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3F546F" w14:textId="2E067A54" w:rsidR="00BF50ED" w:rsidRDefault="00603657" w:rsidP="00B9411C">
      <w:pPr>
        <w:ind w:right="6802"/>
        <w:jc w:val="center"/>
        <w:rPr>
          <w:sz w:val="20"/>
          <w:szCs w:val="20"/>
        </w:rPr>
      </w:pPr>
      <w:r w:rsidRPr="00BE5FF2">
        <w:rPr>
          <w:b/>
          <w:noProof/>
        </w:rPr>
        <w:drawing>
          <wp:anchor distT="0" distB="0" distL="114300" distR="114300" simplePos="0" relativeHeight="251662336" behindDoc="0" locked="0" layoutInCell="1" allowOverlap="1" wp14:anchorId="55AB6D01" wp14:editId="7CAA438B">
            <wp:simplePos x="0" y="0"/>
            <wp:positionH relativeFrom="column">
              <wp:posOffset>47625</wp:posOffset>
            </wp:positionH>
            <wp:positionV relativeFrom="paragraph">
              <wp:posOffset>-200025</wp:posOffset>
            </wp:positionV>
            <wp:extent cx="1374775" cy="899795"/>
            <wp:effectExtent l="0" t="0" r="0" b="0"/>
            <wp:wrapNone/>
            <wp:docPr id="7" name="Obrázo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4775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61BB6" w:rsidRPr="006479DF" w:rsidDel="00E701EB">
        <w:rPr>
          <w:sz w:val="20"/>
          <w:szCs w:val="20"/>
        </w:rPr>
        <w:t xml:space="preserve"> </w:t>
      </w:r>
      <w:r w:rsidR="00D61BB6" w:rsidRPr="006479DF">
        <w:rPr>
          <w:sz w:val="20"/>
          <w:szCs w:val="20"/>
        </w:rPr>
        <w:tab/>
      </w:r>
      <w:r w:rsidR="00D61BB6" w:rsidRPr="006479DF">
        <w:rPr>
          <w:sz w:val="20"/>
          <w:szCs w:val="20"/>
        </w:rPr>
        <w:tab/>
      </w:r>
      <w:r w:rsidR="00D61BB6" w:rsidRPr="006479DF">
        <w:rPr>
          <w:sz w:val="20"/>
          <w:szCs w:val="20"/>
        </w:rPr>
        <w:tab/>
      </w:r>
      <w:r w:rsidR="00D61BB6" w:rsidRPr="006479DF">
        <w:rPr>
          <w:sz w:val="20"/>
          <w:szCs w:val="20"/>
        </w:rPr>
        <w:tab/>
      </w:r>
      <w:r w:rsidR="00D61BB6" w:rsidRPr="006479DF">
        <w:rPr>
          <w:sz w:val="20"/>
          <w:szCs w:val="20"/>
        </w:rPr>
        <w:tab/>
      </w:r>
      <w:r w:rsidR="00BF50ED" w:rsidRPr="00BF50ED"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59264" behindDoc="1" locked="0" layoutInCell="1" allowOverlap="1" wp14:anchorId="77FC92A6" wp14:editId="2F92EA0F">
            <wp:simplePos x="0" y="0"/>
            <wp:positionH relativeFrom="column">
              <wp:posOffset>4489450</wp:posOffset>
            </wp:positionH>
            <wp:positionV relativeFrom="paragraph">
              <wp:posOffset>88900</wp:posOffset>
            </wp:positionV>
            <wp:extent cx="1234440" cy="899795"/>
            <wp:effectExtent l="0" t="0" r="3810" b="0"/>
            <wp:wrapTight wrapText="bothSides">
              <wp:wrapPolygon edited="0">
                <wp:start x="0" y="0"/>
                <wp:lineTo x="0" y="21036"/>
                <wp:lineTo x="21333" y="21036"/>
                <wp:lineTo x="21333" y="0"/>
                <wp:lineTo x="0" y="0"/>
              </wp:wrapPolygon>
            </wp:wrapTight>
            <wp:docPr id="9" name="Obrázo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4440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F50ED" w:rsidRPr="00BF50ED" w:rsidDel="00E701EB">
        <w:rPr>
          <w:sz w:val="20"/>
          <w:szCs w:val="20"/>
        </w:rPr>
        <w:t xml:space="preserve"> </w:t>
      </w:r>
      <w:r w:rsidR="00BF50ED" w:rsidRPr="00BF50ED">
        <w:rPr>
          <w:sz w:val="20"/>
          <w:szCs w:val="20"/>
        </w:rPr>
        <w:tab/>
      </w:r>
      <w:r w:rsidR="00BF50ED" w:rsidRPr="00BF50ED">
        <w:rPr>
          <w:sz w:val="20"/>
          <w:szCs w:val="20"/>
        </w:rPr>
        <w:tab/>
      </w:r>
      <w:r w:rsidR="00BF50ED" w:rsidRPr="00BF50ED">
        <w:rPr>
          <w:sz w:val="20"/>
          <w:szCs w:val="20"/>
        </w:rPr>
        <w:tab/>
        <w:t xml:space="preserve">    </w:t>
      </w:r>
      <w:r w:rsidR="00BF50ED" w:rsidRPr="00BF50ED">
        <w:rPr>
          <w:sz w:val="20"/>
          <w:szCs w:val="20"/>
        </w:rPr>
        <w:tab/>
      </w:r>
      <w:r w:rsidR="00BF50ED" w:rsidRPr="00BF50ED">
        <w:rPr>
          <w:sz w:val="20"/>
          <w:szCs w:val="20"/>
        </w:rPr>
        <w:tab/>
      </w:r>
      <w:r w:rsidR="00BF50ED" w:rsidRPr="00BF50ED">
        <w:rPr>
          <w:sz w:val="20"/>
          <w:szCs w:val="20"/>
        </w:rPr>
        <w:tab/>
      </w:r>
    </w:p>
    <w:p w14:paraId="644F6ABE" w14:textId="55BEEDE3" w:rsidR="00603657" w:rsidRPr="00B9411C" w:rsidRDefault="00603657" w:rsidP="00B9411C">
      <w:pPr>
        <w:ind w:right="6802"/>
        <w:jc w:val="center"/>
        <w:rPr>
          <w:sz w:val="20"/>
        </w:rPr>
      </w:pPr>
    </w:p>
    <w:p w14:paraId="053321E6" w14:textId="2F28D5D6" w:rsidR="00BF50ED" w:rsidRPr="00BF50ED" w:rsidRDefault="00BF50ED" w:rsidP="00BF50ED">
      <w:pPr>
        <w:ind w:right="6802"/>
        <w:jc w:val="center"/>
        <w:rPr>
          <w:rFonts w:ascii="Arial" w:hAnsi="Arial" w:cs="Arial"/>
          <w:sz w:val="20"/>
          <w:szCs w:val="20"/>
        </w:rPr>
      </w:pPr>
      <w:r w:rsidRPr="00BF50ED">
        <w:rPr>
          <w:rFonts w:ascii="Arial" w:hAnsi="Arial" w:cs="Arial"/>
          <w:sz w:val="20"/>
          <w:szCs w:val="20"/>
        </w:rPr>
        <w:t>Európska únia</w:t>
      </w:r>
    </w:p>
    <w:p w14:paraId="1870002E" w14:textId="591900E6" w:rsidR="009B7F1C" w:rsidRDefault="009B7F1C" w:rsidP="009B7F1C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</w:t>
      </w:r>
      <w:r w:rsidR="00BF50ED" w:rsidRPr="00BF50ED">
        <w:rPr>
          <w:rFonts w:ascii="Arial" w:hAnsi="Arial" w:cs="Arial"/>
          <w:sz w:val="20"/>
          <w:szCs w:val="20"/>
        </w:rPr>
        <w:t xml:space="preserve">Európsky fond </w:t>
      </w:r>
    </w:p>
    <w:p w14:paraId="38FAC6E2" w14:textId="1BC97C66" w:rsidR="009B7F1C" w:rsidRDefault="009B7F1C" w:rsidP="00B9411C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r</w:t>
      </w:r>
      <w:r w:rsidR="00BF50ED" w:rsidRPr="00BF50ED">
        <w:rPr>
          <w:rFonts w:ascii="Arial" w:hAnsi="Arial" w:cs="Arial"/>
          <w:sz w:val="20"/>
          <w:szCs w:val="20"/>
        </w:rPr>
        <w:t>egionálneho</w:t>
      </w:r>
    </w:p>
    <w:p w14:paraId="700321D7" w14:textId="09AF7327" w:rsidR="00BF50ED" w:rsidRPr="00B9411C" w:rsidRDefault="009B7F1C" w:rsidP="00B9411C">
      <w:pPr>
        <w:rPr>
          <w:rFonts w:ascii="Arial" w:hAnsi="Arial"/>
          <w:sz w:val="20"/>
        </w:rPr>
      </w:pPr>
      <w:r>
        <w:rPr>
          <w:rFonts w:ascii="Arial" w:hAnsi="Arial" w:cs="Arial"/>
          <w:sz w:val="20"/>
          <w:szCs w:val="20"/>
        </w:rPr>
        <w:t xml:space="preserve">              r</w:t>
      </w:r>
      <w:r w:rsidR="00BF50ED" w:rsidRPr="00BF50ED">
        <w:rPr>
          <w:rFonts w:ascii="Arial" w:hAnsi="Arial" w:cs="Arial"/>
          <w:sz w:val="20"/>
          <w:szCs w:val="20"/>
        </w:rPr>
        <w:t>ozvoja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14:paraId="12124497" w14:textId="2EC8BA09" w:rsidR="00C6439D" w:rsidRDefault="009B7F1C" w:rsidP="00B9411C">
      <w:pPr>
        <w:rPr>
          <w:b/>
          <w:sz w:val="4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9836CF">
        <w:rPr>
          <w:b/>
          <w:sz w:val="40"/>
          <w:szCs w:val="20"/>
        </w:rPr>
        <w:t>Vzor</w:t>
      </w:r>
      <w:r w:rsidR="00D61BB6" w:rsidRPr="009836CF">
        <w:rPr>
          <w:b/>
          <w:sz w:val="40"/>
          <w:szCs w:val="20"/>
        </w:rPr>
        <w:t xml:space="preserve"> CKO č. </w:t>
      </w:r>
      <w:sdt>
        <w:sdtPr>
          <w:rPr>
            <w:b/>
            <w:sz w:val="40"/>
            <w:szCs w:val="20"/>
          </w:rPr>
          <w:alias w:val="Poradové číslo vzoru"/>
          <w:tag w:val="Poradové číslo vzoru"/>
          <w:id w:val="-1009137634"/>
          <w:lock w:val="sdtLocked"/>
          <w:placeholder>
            <w:docPart w:val="DD8C56F5396145BBB819E25B80F3F0AE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6C11AB">
            <w:rPr>
              <w:b/>
              <w:sz w:val="40"/>
              <w:szCs w:val="20"/>
            </w:rPr>
            <w:t>19</w:t>
          </w:r>
        </w:sdtContent>
      </w:sdt>
    </w:p>
    <w:p w14:paraId="61DE08DB" w14:textId="183A1B43" w:rsidR="00D61BB6" w:rsidRPr="00C6439D" w:rsidRDefault="00C6439D" w:rsidP="00541FF5">
      <w:pPr>
        <w:jc w:val="center"/>
        <w:rPr>
          <w:b/>
          <w:sz w:val="32"/>
          <w:szCs w:val="32"/>
        </w:rPr>
      </w:pPr>
      <w:r w:rsidRPr="00C6439D">
        <w:rPr>
          <w:b/>
          <w:sz w:val="32"/>
          <w:szCs w:val="32"/>
        </w:rPr>
        <w:t xml:space="preserve">verzia </w:t>
      </w:r>
      <w:sdt>
        <w:sdtPr>
          <w:rPr>
            <w:b/>
            <w:sz w:val="32"/>
            <w:szCs w:val="32"/>
          </w:rPr>
          <w:alias w:val="Poradové číslo vzoru"/>
          <w:tag w:val="Poradové číslo vzoru"/>
          <w:id w:val="-1645188027"/>
          <w:placeholder>
            <w:docPart w:val="C438CDECBB774123926E36EC328124C8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6C11AB">
            <w:rPr>
              <w:b/>
              <w:sz w:val="32"/>
              <w:szCs w:val="32"/>
            </w:rPr>
            <w:t>3</w:t>
          </w:r>
        </w:sdtContent>
      </w:sdt>
    </w:p>
    <w:p w14:paraId="1E0695A6" w14:textId="14364114" w:rsidR="00D61BB6" w:rsidRDefault="00C6305B" w:rsidP="00D61BB6">
      <w:pPr>
        <w:jc w:val="center"/>
        <w:rPr>
          <w:b/>
          <w:sz w:val="20"/>
          <w:szCs w:val="20"/>
        </w:rPr>
      </w:pPr>
      <w:ins w:id="0" w:author="Autor">
        <w:r>
          <w:rPr>
            <w:b/>
            <w:sz w:val="20"/>
            <w:szCs w:val="20"/>
          </w:rPr>
          <w:t>(Úprava textu k Metodickému výkladu CKO č. 10)</w:t>
        </w:r>
      </w:ins>
    </w:p>
    <w:p w14:paraId="7DA7BDD8" w14:textId="77777777" w:rsidR="003B0DFE" w:rsidRPr="006479DF" w:rsidRDefault="003B0DFE" w:rsidP="00D61BB6">
      <w:pPr>
        <w:jc w:val="center"/>
        <w:rPr>
          <w:b/>
          <w:sz w:val="20"/>
          <w:szCs w:val="20"/>
        </w:rPr>
      </w:pPr>
    </w:p>
    <w:p w14:paraId="272AFEAE" w14:textId="77777777" w:rsidR="00D61BB6" w:rsidRPr="009836CF" w:rsidRDefault="00D61BB6" w:rsidP="00D61BB6">
      <w:pPr>
        <w:jc w:val="center"/>
        <w:rPr>
          <w:b/>
          <w:sz w:val="28"/>
          <w:szCs w:val="20"/>
        </w:rPr>
      </w:pPr>
      <w:r w:rsidRPr="009836CF">
        <w:rPr>
          <w:b/>
          <w:sz w:val="28"/>
          <w:szCs w:val="20"/>
        </w:rPr>
        <w:t>Programové obdobie 2014 – 2020</w:t>
      </w:r>
    </w:p>
    <w:tbl>
      <w:tblPr>
        <w:tblStyle w:val="Mriekatabuky"/>
        <w:tblpPr w:leftFromText="141" w:rightFromText="141" w:vertAnchor="text" w:tblpX="108" w:tblpY="1"/>
        <w:tblOverlap w:val="never"/>
        <w:tblW w:w="896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shd w:val="clear" w:color="auto" w:fill="B2A1C7" w:themeFill="accent4" w:themeFillTint="99"/>
        <w:tblLook w:val="04A0" w:firstRow="1" w:lastRow="0" w:firstColumn="1" w:lastColumn="0" w:noHBand="0" w:noVBand="1"/>
      </w:tblPr>
      <w:tblGrid>
        <w:gridCol w:w="2268"/>
        <w:gridCol w:w="6696"/>
      </w:tblGrid>
      <w:tr w:rsidR="009836CF" w:rsidRPr="009836CF" w14:paraId="184AB86B" w14:textId="77777777" w:rsidTr="00B9411C">
        <w:tc>
          <w:tcPr>
            <w:tcW w:w="2268" w:type="dxa"/>
            <w:shd w:val="clear" w:color="auto" w:fill="B2A1C7" w:themeFill="accent4" w:themeFillTint="99"/>
          </w:tcPr>
          <w:p w14:paraId="377932C0" w14:textId="77777777" w:rsidR="009836CF" w:rsidRPr="0084743A" w:rsidRDefault="009836C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Vec:</w:t>
            </w:r>
          </w:p>
          <w:p w14:paraId="3F9CCBEA" w14:textId="77777777" w:rsidR="0084743A" w:rsidRPr="0084743A" w:rsidRDefault="0084743A">
            <w:pPr>
              <w:rPr>
                <w:b/>
                <w:sz w:val="26"/>
                <w:szCs w:val="26"/>
              </w:rPr>
            </w:pPr>
          </w:p>
          <w:p w14:paraId="7D479384" w14:textId="77777777" w:rsidR="0084743A" w:rsidRPr="0084743A" w:rsidRDefault="0084743A">
            <w:pPr>
              <w:rPr>
                <w:b/>
                <w:sz w:val="26"/>
                <w:szCs w:val="26"/>
              </w:rPr>
            </w:pPr>
          </w:p>
          <w:p w14:paraId="3DF3220B" w14:textId="77777777" w:rsidR="0084743A" w:rsidRPr="0084743A" w:rsidRDefault="0084743A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336DD9D6" w14:textId="7F5F2E27" w:rsidR="009836CF" w:rsidRPr="009836CF" w:rsidRDefault="0078231C">
            <w:pPr>
              <w:jc w:val="both"/>
              <w:rPr>
                <w:szCs w:val="20"/>
              </w:rPr>
            </w:pPr>
            <w:r>
              <w:t>Výzva na doplnenie projektového zámeru/žiadosti o nenávratný finančný príspevok</w:t>
            </w:r>
          </w:p>
        </w:tc>
      </w:tr>
      <w:tr w:rsidR="009836CF" w:rsidRPr="009836CF" w14:paraId="26B92E25" w14:textId="77777777" w:rsidTr="00B9411C">
        <w:tc>
          <w:tcPr>
            <w:tcW w:w="2268" w:type="dxa"/>
            <w:shd w:val="clear" w:color="auto" w:fill="B2A1C7" w:themeFill="accent4" w:themeFillTint="99"/>
          </w:tcPr>
          <w:p w14:paraId="059193E7" w14:textId="77777777" w:rsidR="009836CF" w:rsidRPr="0084743A" w:rsidRDefault="009836C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Určené pre:</w:t>
            </w:r>
          </w:p>
          <w:p w14:paraId="3CE3ACC8" w14:textId="77777777" w:rsidR="0084743A" w:rsidRPr="0084743A" w:rsidRDefault="0084743A">
            <w:pPr>
              <w:rPr>
                <w:b/>
                <w:sz w:val="26"/>
                <w:szCs w:val="26"/>
              </w:rPr>
            </w:pPr>
          </w:p>
          <w:p w14:paraId="0568406A" w14:textId="77777777" w:rsidR="0084743A" w:rsidRPr="0084743A" w:rsidRDefault="0084743A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6B130FEA" w14:textId="77777777" w:rsidR="0078231C" w:rsidRDefault="0078231C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Riadiace orgány</w:t>
            </w:r>
          </w:p>
          <w:p w14:paraId="0B7BC820" w14:textId="555683E9" w:rsidR="009836CF" w:rsidRPr="009836CF" w:rsidRDefault="0078231C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Sprostredkovateľské orgány</w:t>
            </w:r>
          </w:p>
        </w:tc>
      </w:tr>
      <w:tr w:rsidR="009836CF" w:rsidRPr="009836CF" w14:paraId="344EC106" w14:textId="77777777" w:rsidTr="00B9411C">
        <w:tc>
          <w:tcPr>
            <w:tcW w:w="2268" w:type="dxa"/>
            <w:shd w:val="clear" w:color="auto" w:fill="B2A1C7" w:themeFill="accent4" w:themeFillTint="99"/>
          </w:tcPr>
          <w:p w14:paraId="292C15F6" w14:textId="77777777" w:rsidR="009836CF" w:rsidRPr="0084743A" w:rsidRDefault="00116F61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Na vedomie:</w:t>
            </w:r>
          </w:p>
          <w:p w14:paraId="1B535403" w14:textId="77777777" w:rsidR="0084743A" w:rsidRPr="0084743A" w:rsidRDefault="0084743A">
            <w:pPr>
              <w:rPr>
                <w:b/>
                <w:sz w:val="26"/>
                <w:szCs w:val="26"/>
              </w:rPr>
            </w:pPr>
          </w:p>
          <w:p w14:paraId="66CAC22A" w14:textId="77777777" w:rsidR="0084743A" w:rsidRDefault="0084743A">
            <w:pPr>
              <w:rPr>
                <w:b/>
                <w:sz w:val="26"/>
                <w:szCs w:val="26"/>
              </w:rPr>
            </w:pPr>
          </w:p>
          <w:p w14:paraId="0B87C59D" w14:textId="77777777" w:rsidR="003D0894" w:rsidRDefault="003D0894">
            <w:pPr>
              <w:rPr>
                <w:b/>
                <w:sz w:val="26"/>
                <w:szCs w:val="26"/>
              </w:rPr>
            </w:pPr>
          </w:p>
          <w:p w14:paraId="72B4D147" w14:textId="77777777" w:rsidR="003D0894" w:rsidRPr="0084743A" w:rsidRDefault="003D0894">
            <w:pPr>
              <w:rPr>
                <w:b/>
                <w:sz w:val="26"/>
                <w:szCs w:val="26"/>
              </w:rPr>
            </w:pPr>
          </w:p>
          <w:p w14:paraId="1DCD884E" w14:textId="77777777" w:rsidR="0084743A" w:rsidRPr="0084743A" w:rsidRDefault="0084743A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70F2E762" w14:textId="77777777" w:rsidR="00431EE0" w:rsidRPr="00431EE0" w:rsidRDefault="00431EE0">
            <w:pPr>
              <w:jc w:val="both"/>
              <w:rPr>
                <w:szCs w:val="20"/>
              </w:rPr>
            </w:pPr>
            <w:r w:rsidRPr="00431EE0">
              <w:rPr>
                <w:szCs w:val="20"/>
              </w:rPr>
              <w:t>Certifikačný orgán</w:t>
            </w:r>
          </w:p>
          <w:p w14:paraId="31A38CA5" w14:textId="77777777" w:rsidR="00431EE0" w:rsidRPr="00431EE0" w:rsidRDefault="00431EE0">
            <w:pPr>
              <w:jc w:val="both"/>
              <w:rPr>
                <w:szCs w:val="20"/>
              </w:rPr>
            </w:pPr>
            <w:r w:rsidRPr="00431EE0">
              <w:rPr>
                <w:szCs w:val="20"/>
              </w:rPr>
              <w:t>Orgán auditu</w:t>
            </w:r>
          </w:p>
          <w:p w14:paraId="6A575B19" w14:textId="77777777" w:rsidR="009836CF" w:rsidRPr="009836CF" w:rsidRDefault="00431EE0">
            <w:pPr>
              <w:jc w:val="both"/>
              <w:rPr>
                <w:szCs w:val="20"/>
              </w:rPr>
            </w:pPr>
            <w:r w:rsidRPr="00431EE0">
              <w:rPr>
                <w:szCs w:val="20"/>
              </w:rPr>
              <w:t>Gestori horizontálnych princípov</w:t>
            </w:r>
          </w:p>
        </w:tc>
      </w:tr>
      <w:tr w:rsidR="009836CF" w:rsidRPr="009836CF" w14:paraId="2E9CA7B1" w14:textId="77777777" w:rsidTr="00B9411C">
        <w:tc>
          <w:tcPr>
            <w:tcW w:w="2268" w:type="dxa"/>
            <w:shd w:val="clear" w:color="auto" w:fill="B2A1C7" w:themeFill="accent4" w:themeFillTint="99"/>
          </w:tcPr>
          <w:p w14:paraId="4C4FCF15" w14:textId="77777777" w:rsidR="009836CF" w:rsidRPr="0084743A" w:rsidRDefault="00116F61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Vydáva:</w:t>
            </w:r>
          </w:p>
          <w:p w14:paraId="2CC8328B" w14:textId="77777777" w:rsidR="0084743A" w:rsidRPr="003B0DFE" w:rsidRDefault="0084743A">
            <w:pPr>
              <w:rPr>
                <w:b/>
                <w:sz w:val="16"/>
                <w:szCs w:val="20"/>
              </w:rPr>
            </w:pPr>
          </w:p>
          <w:p w14:paraId="1747D724" w14:textId="77777777" w:rsidR="003B0DFE" w:rsidRDefault="003B0DFE">
            <w:pPr>
              <w:rPr>
                <w:b/>
                <w:sz w:val="16"/>
                <w:szCs w:val="20"/>
              </w:rPr>
            </w:pPr>
          </w:p>
          <w:p w14:paraId="3A152EFC" w14:textId="77777777" w:rsidR="003D0894" w:rsidRDefault="003D0894">
            <w:pPr>
              <w:rPr>
                <w:b/>
                <w:sz w:val="16"/>
                <w:szCs w:val="20"/>
              </w:rPr>
            </w:pPr>
          </w:p>
          <w:p w14:paraId="59B84825" w14:textId="77777777" w:rsidR="003B0DFE" w:rsidRDefault="003B0DFE">
            <w:pPr>
              <w:rPr>
                <w:b/>
                <w:sz w:val="16"/>
                <w:szCs w:val="20"/>
              </w:rPr>
            </w:pPr>
          </w:p>
          <w:p w14:paraId="0DB4A20A" w14:textId="77777777" w:rsidR="003B0DFE" w:rsidRPr="003B0DFE" w:rsidRDefault="003B0DFE">
            <w:pPr>
              <w:rPr>
                <w:b/>
                <w:sz w:val="16"/>
                <w:szCs w:val="20"/>
              </w:rPr>
            </w:pPr>
          </w:p>
          <w:p w14:paraId="65B91101" w14:textId="77777777" w:rsidR="003B0DFE" w:rsidRPr="0084743A" w:rsidRDefault="003B0DFE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07CE361F" w14:textId="77777777" w:rsidR="009836CF" w:rsidRDefault="0084743A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Centrálny koordinačný orgán</w:t>
            </w:r>
          </w:p>
          <w:p w14:paraId="0CFF062D" w14:textId="77777777" w:rsidR="00B53B4A" w:rsidRPr="009836CF" w:rsidRDefault="00047930">
            <w:pPr>
              <w:jc w:val="both"/>
              <w:rPr>
                <w:szCs w:val="20"/>
              </w:rPr>
            </w:pPr>
            <w:r w:rsidRPr="00113AA3">
              <w:t xml:space="preserve">Úrad </w:t>
            </w:r>
            <w:r>
              <w:t>podpredsedu vlády SR pre investície a informatizáciu</w:t>
            </w:r>
            <w:r>
              <w:rPr>
                <w:szCs w:val="20"/>
              </w:rPr>
              <w:t xml:space="preserve"> </w:t>
            </w:r>
            <w:r w:rsidR="00B53B4A">
              <w:rPr>
                <w:szCs w:val="20"/>
              </w:rPr>
              <w:t xml:space="preserve">v súlade s kapitolou 1.2, ods. 3, písm. a) Systému riadenia </w:t>
            </w:r>
            <w:r w:rsidR="003B0DFE" w:rsidRPr="003B0DFE">
              <w:rPr>
                <w:szCs w:val="20"/>
              </w:rPr>
              <w:t>európskych</w:t>
            </w:r>
            <w:r w:rsidR="003B0DFE">
              <w:rPr>
                <w:szCs w:val="20"/>
              </w:rPr>
              <w:t xml:space="preserve"> </w:t>
            </w:r>
            <w:r w:rsidR="003B0DFE" w:rsidRPr="003B0DFE">
              <w:rPr>
                <w:szCs w:val="20"/>
              </w:rPr>
              <w:t>štrukturálnych a</w:t>
            </w:r>
            <w:r w:rsidR="003B0DFE">
              <w:rPr>
                <w:szCs w:val="20"/>
              </w:rPr>
              <w:t> </w:t>
            </w:r>
            <w:r w:rsidR="003B0DFE" w:rsidRPr="003B0DFE">
              <w:rPr>
                <w:szCs w:val="20"/>
              </w:rPr>
              <w:t>investičných</w:t>
            </w:r>
            <w:r w:rsidR="003B0DFE">
              <w:rPr>
                <w:szCs w:val="20"/>
              </w:rPr>
              <w:t xml:space="preserve"> </w:t>
            </w:r>
            <w:r w:rsidR="003B0DFE" w:rsidRPr="003B0DFE">
              <w:rPr>
                <w:szCs w:val="20"/>
              </w:rPr>
              <w:t>fondov</w:t>
            </w:r>
          </w:p>
        </w:tc>
      </w:tr>
      <w:tr w:rsidR="009836CF" w:rsidRPr="009836CF" w14:paraId="38825868" w14:textId="77777777" w:rsidTr="00B9411C">
        <w:tc>
          <w:tcPr>
            <w:tcW w:w="2268" w:type="dxa"/>
            <w:shd w:val="clear" w:color="auto" w:fill="B2A1C7" w:themeFill="accent4" w:themeFillTint="99"/>
          </w:tcPr>
          <w:p w14:paraId="4ADA05BF" w14:textId="77777777" w:rsidR="009836CF" w:rsidRPr="0084743A" w:rsidRDefault="00116F61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Záväznosť:</w:t>
            </w:r>
          </w:p>
          <w:p w14:paraId="291B3F10" w14:textId="77777777" w:rsidR="0084743A" w:rsidRDefault="0084743A">
            <w:pPr>
              <w:rPr>
                <w:b/>
                <w:sz w:val="16"/>
                <w:szCs w:val="16"/>
              </w:rPr>
            </w:pPr>
          </w:p>
          <w:p w14:paraId="154F1804" w14:textId="77777777" w:rsidR="003B0DFE" w:rsidRDefault="003B0DFE">
            <w:pPr>
              <w:rPr>
                <w:b/>
                <w:sz w:val="16"/>
                <w:szCs w:val="16"/>
              </w:rPr>
            </w:pPr>
          </w:p>
          <w:p w14:paraId="165904B5" w14:textId="77777777" w:rsidR="003B0DFE" w:rsidRDefault="003B0DFE">
            <w:pPr>
              <w:rPr>
                <w:b/>
                <w:sz w:val="16"/>
                <w:szCs w:val="16"/>
              </w:rPr>
            </w:pPr>
          </w:p>
          <w:p w14:paraId="70165085" w14:textId="77777777" w:rsidR="003B0DFE" w:rsidRDefault="003B0DFE">
            <w:pPr>
              <w:rPr>
                <w:b/>
                <w:sz w:val="16"/>
                <w:szCs w:val="16"/>
              </w:rPr>
            </w:pPr>
          </w:p>
          <w:p w14:paraId="231BE412" w14:textId="77777777" w:rsidR="003B0DFE" w:rsidRPr="003B0DFE" w:rsidRDefault="003B0DFE">
            <w:pPr>
              <w:rPr>
                <w:b/>
                <w:sz w:val="16"/>
                <w:szCs w:val="16"/>
              </w:rPr>
            </w:pPr>
          </w:p>
          <w:p w14:paraId="000953CB" w14:textId="77777777" w:rsidR="006A5157" w:rsidRPr="003B0DFE" w:rsidRDefault="006A5157">
            <w:pPr>
              <w:rPr>
                <w:b/>
                <w:sz w:val="16"/>
                <w:szCs w:val="16"/>
              </w:rPr>
            </w:pPr>
          </w:p>
        </w:tc>
        <w:sdt>
          <w:sdtPr>
            <w:rPr>
              <w:szCs w:val="20"/>
            </w:rPr>
            <w:alias w:val="Záväznosť"/>
            <w:tag w:val="Záväznosť"/>
            <w:id w:val="1763795753"/>
            <w:lock w:val="sdtLocked"/>
            <w:placeholder>
              <w:docPart w:val="A1DE1FAF9C3142D9B35DEB35D3F6137F"/>
            </w:placeholder>
            <w:dropDownList>
              <w:listItem w:value="Vyberte položku."/>
              <w:listItem w:displayText="Vzor je pre subjekty, ktorým je určený, záväzný v celom jeho rozsahu, bez možnosti úpravy. Výnimkou je možnosť úpravy, ktorá je vo vzore výslovne povolená." w:value="Vzor je pre subjekty, ktorým je určený, záväzný v celom jeho rozsahu, bez možnosti úpravy. Výnimkou je možnosť úpravy, ktorá je vo vzore výslovne povolená."/>
              <w:listItem w:displayText="Vzor je pre subjekty, ktorým je určený, záväzný. Subjekty, ktorým je vzor určený, môžu vzor doplniť s ohľadom na špecifické potreby OP, pričom musí byť zachovaný minimálny obsah uvedený vo vzore. " w:value="Vzor je pre subjekty, ktorým je určený, záväzný. Subjekty, ktorým je vzor určený, môžu vzor doplniť s ohľadom na špecifické potreby OP, pričom musí byť zachovaný minimálny obsah uvedený vo vzore. "/>
              <w:listItem w:displayText="Vzor má odporúčací charakter a subjekty, ktorým je vzor určený sú oprávnené využiť iný vzor." w:value="Vzor má odporúčací charakter a subjekty, ktorým je vzor určený sú oprávnené využiť iný vzor."/>
            </w:dropDownList>
          </w:sdtPr>
          <w:sdtEndPr/>
          <w:sdtContent>
            <w:tc>
              <w:tcPr>
                <w:tcW w:w="6696" w:type="dxa"/>
                <w:shd w:val="clear" w:color="auto" w:fill="B2A1C7" w:themeFill="accent4" w:themeFillTint="99"/>
              </w:tcPr>
              <w:p w14:paraId="00E050A4" w14:textId="01F8776E" w:rsidR="009836CF" w:rsidRPr="009836CF" w:rsidRDefault="006C11AB">
                <w:pPr>
                  <w:jc w:val="both"/>
                  <w:rPr>
                    <w:szCs w:val="20"/>
                  </w:rPr>
                </w:pPr>
                <w:r>
                  <w:rPr>
                    <w:szCs w:val="20"/>
                  </w:rPr>
                  <w:t xml:space="preserve">Vzor je pre subjekty, ktorým je určený, záväzný. Subjekty, ktorým je vzor určený, môžu vzor doplniť s ohľadom na špecifické potreby OP, pričom musí byť zachovaný minimálny obsah uvedený vo vzore. </w:t>
                </w:r>
              </w:p>
            </w:tc>
          </w:sdtContent>
        </w:sdt>
      </w:tr>
      <w:tr w:rsidR="009836CF" w:rsidRPr="009836CF" w14:paraId="038522F9" w14:textId="77777777" w:rsidTr="00B9411C">
        <w:tc>
          <w:tcPr>
            <w:tcW w:w="2268" w:type="dxa"/>
            <w:shd w:val="clear" w:color="auto" w:fill="B2A1C7" w:themeFill="accent4" w:themeFillTint="99"/>
          </w:tcPr>
          <w:p w14:paraId="7B865115" w14:textId="77777777" w:rsidR="009836CF" w:rsidRPr="0084743A" w:rsidRDefault="009836C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Dátum vydania:</w:t>
            </w:r>
          </w:p>
          <w:p w14:paraId="6AE183D8" w14:textId="77777777" w:rsidR="006A5157" w:rsidRDefault="006A5157">
            <w:pPr>
              <w:rPr>
                <w:b/>
                <w:sz w:val="26"/>
                <w:szCs w:val="26"/>
              </w:rPr>
            </w:pPr>
          </w:p>
          <w:p w14:paraId="688BE0FD" w14:textId="77777777" w:rsidR="003B0DFE" w:rsidRPr="0084743A" w:rsidRDefault="003B0DFE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59433CED" w14:textId="3893C5CA" w:rsidR="009836CF" w:rsidRPr="009836CF" w:rsidRDefault="006E1860" w:rsidP="00E72553">
            <w:pPr>
              <w:jc w:val="both"/>
              <w:rPr>
                <w:szCs w:val="20"/>
              </w:rPr>
            </w:pPr>
            <w:sdt>
              <w:sdtPr>
                <w:rPr>
                  <w:szCs w:val="20"/>
                </w:rPr>
                <w:id w:val="88820667"/>
                <w:placeholder>
                  <w:docPart w:val="DefaultPlaceholder_1082065160"/>
                </w:placeholder>
                <w:date w:fullDate="2019-10-31T00:00:00Z">
                  <w:dateFormat w:val="dd.MM.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r w:rsidR="007A7893">
                  <w:rPr>
                    <w:szCs w:val="20"/>
                  </w:rPr>
                  <w:t>31.10.2019</w:t>
                </w:r>
              </w:sdtContent>
            </w:sdt>
          </w:p>
        </w:tc>
      </w:tr>
      <w:tr w:rsidR="009836CF" w:rsidRPr="009836CF" w14:paraId="0E69B9E6" w14:textId="77777777" w:rsidTr="00B9411C">
        <w:tc>
          <w:tcPr>
            <w:tcW w:w="2268" w:type="dxa"/>
            <w:shd w:val="clear" w:color="auto" w:fill="B2A1C7" w:themeFill="accent4" w:themeFillTint="99"/>
          </w:tcPr>
          <w:p w14:paraId="259B59E3" w14:textId="77777777" w:rsidR="009836CF" w:rsidRPr="0084743A" w:rsidRDefault="009836C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Dátum účinnosti:</w:t>
            </w:r>
          </w:p>
          <w:p w14:paraId="53D4327B" w14:textId="77777777" w:rsidR="006A5157" w:rsidRDefault="006A5157">
            <w:pPr>
              <w:rPr>
                <w:b/>
                <w:sz w:val="26"/>
                <w:szCs w:val="26"/>
              </w:rPr>
            </w:pPr>
          </w:p>
          <w:p w14:paraId="0EA16A6F" w14:textId="77777777" w:rsidR="003B0DFE" w:rsidRPr="0084743A" w:rsidRDefault="003B0DFE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617CDE51" w14:textId="573C24BF" w:rsidR="009836CF" w:rsidRPr="009836CF" w:rsidRDefault="006E1860">
            <w:pPr>
              <w:jc w:val="both"/>
              <w:rPr>
                <w:szCs w:val="20"/>
              </w:rPr>
            </w:pPr>
            <w:sdt>
              <w:sdtPr>
                <w:rPr>
                  <w:szCs w:val="20"/>
                </w:rPr>
                <w:id w:val="-1813329615"/>
                <w:placeholder>
                  <w:docPart w:val="A9F731F61A7042F186F5DB555D917909"/>
                </w:placeholder>
                <w:date w:fullDate="2019-10-31T00:00:00Z">
                  <w:dateFormat w:val="dd.MM.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r w:rsidR="006C11AB">
                  <w:rPr>
                    <w:szCs w:val="20"/>
                  </w:rPr>
                  <w:t>31.10.2019</w:t>
                </w:r>
              </w:sdtContent>
            </w:sdt>
          </w:p>
        </w:tc>
      </w:tr>
      <w:tr w:rsidR="009836CF" w:rsidRPr="009836CF" w14:paraId="218106A7" w14:textId="77777777" w:rsidTr="00B9411C">
        <w:tc>
          <w:tcPr>
            <w:tcW w:w="2268" w:type="dxa"/>
            <w:shd w:val="clear" w:color="auto" w:fill="B2A1C7" w:themeFill="accent4" w:themeFillTint="99"/>
          </w:tcPr>
          <w:p w14:paraId="090D5252" w14:textId="77777777" w:rsidR="009836CF" w:rsidRPr="0084743A" w:rsidRDefault="009836C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Schválil:</w:t>
            </w:r>
          </w:p>
        </w:tc>
        <w:tc>
          <w:tcPr>
            <w:tcW w:w="6696" w:type="dxa"/>
            <w:shd w:val="clear" w:color="auto" w:fill="B2A1C7" w:themeFill="accent4" w:themeFillTint="99"/>
          </w:tcPr>
          <w:p w14:paraId="5F1BDC3E" w14:textId="77777777" w:rsidR="00047930" w:rsidRPr="00047930" w:rsidRDefault="00BC669A">
            <w:pPr>
              <w:jc w:val="both"/>
            </w:pPr>
            <w:r>
              <w:t>JUDr. Denisa Žiláková</w:t>
            </w:r>
          </w:p>
          <w:p w14:paraId="4ADD292A" w14:textId="3F024030" w:rsidR="00C214B6" w:rsidRPr="009836CF" w:rsidRDefault="00BC669A">
            <w:pPr>
              <w:jc w:val="both"/>
              <w:rPr>
                <w:szCs w:val="20"/>
              </w:rPr>
            </w:pPr>
            <w:r>
              <w:t>generálna riaditeľka sekcie centrálny koordinačný orgán</w:t>
            </w:r>
          </w:p>
        </w:tc>
      </w:tr>
    </w:tbl>
    <w:p w14:paraId="6DE8F8B3" w14:textId="2ED63B9D" w:rsidR="00D61BB6" w:rsidRPr="00627EA3" w:rsidRDefault="0046787C" w:rsidP="006479DF">
      <w:r>
        <w:br w:type="textWrapping" w:clear="all"/>
      </w:r>
    </w:p>
    <w:p w14:paraId="3802F611" w14:textId="77777777" w:rsidR="005379BB" w:rsidRDefault="005379BB" w:rsidP="00B9411C">
      <w:pPr>
        <w:pBdr>
          <w:bottom w:val="single" w:sz="12" w:space="1" w:color="auto"/>
        </w:pBdr>
        <w:jc w:val="center"/>
      </w:pPr>
    </w:p>
    <w:p w14:paraId="39628B88" w14:textId="77777777" w:rsidR="005379BB" w:rsidRDefault="005379BB" w:rsidP="00B9411C">
      <w:pPr>
        <w:pBdr>
          <w:bottom w:val="single" w:sz="12" w:space="1" w:color="auto"/>
        </w:pBdr>
        <w:jc w:val="center"/>
      </w:pPr>
    </w:p>
    <w:p w14:paraId="0FAA5A8E" w14:textId="1EB8FA2E" w:rsidR="0078231C" w:rsidRDefault="0078231C" w:rsidP="0078231C">
      <w:pPr>
        <w:pBdr>
          <w:bottom w:val="single" w:sz="12" w:space="1" w:color="auto"/>
        </w:pBdr>
        <w:jc w:val="center"/>
      </w:pPr>
      <w:r>
        <w:t>Názov riadiaceho orgánu</w:t>
      </w:r>
    </w:p>
    <w:p w14:paraId="1560A9C5" w14:textId="77777777" w:rsidR="0078231C" w:rsidRDefault="0078231C" w:rsidP="0078231C">
      <w:pPr>
        <w:pBdr>
          <w:bottom w:val="single" w:sz="12" w:space="1" w:color="auto"/>
        </w:pBdr>
        <w:jc w:val="center"/>
      </w:pPr>
      <w:r w:rsidRPr="00F1080E">
        <w:t>Adresa riadiaceho orgánu</w:t>
      </w:r>
    </w:p>
    <w:p w14:paraId="385D962D" w14:textId="77777777" w:rsidR="0078231C" w:rsidRDefault="0078231C" w:rsidP="0078231C"/>
    <w:p w14:paraId="79570B3E" w14:textId="77777777" w:rsidR="0078231C" w:rsidRDefault="0078231C" w:rsidP="0078231C">
      <w:pPr>
        <w:pStyle w:val="Pta"/>
        <w:tabs>
          <w:tab w:val="clear" w:pos="4536"/>
          <w:tab w:val="clear" w:pos="9072"/>
          <w:tab w:val="left" w:pos="6804"/>
        </w:tabs>
        <w:rPr>
          <w:sz w:val="18"/>
          <w:szCs w:val="18"/>
        </w:rPr>
      </w:pPr>
    </w:p>
    <w:p w14:paraId="1B5753FE" w14:textId="77777777" w:rsidR="0078231C" w:rsidRDefault="0078231C" w:rsidP="0078231C">
      <w:pPr>
        <w:ind w:left="3540" w:firstLine="708"/>
      </w:pPr>
      <w:r>
        <w:sym w:font="Symbol" w:char="F0B7"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</w:t>
      </w:r>
      <w:r>
        <w:sym w:font="Symbol" w:char="F0B7"/>
      </w:r>
    </w:p>
    <w:p w14:paraId="003E0487" w14:textId="77777777" w:rsidR="0078231C" w:rsidRPr="00F1080E" w:rsidRDefault="0078231C" w:rsidP="0078231C">
      <w:pPr>
        <w:pStyle w:val="Pta"/>
        <w:tabs>
          <w:tab w:val="clear" w:pos="4536"/>
          <w:tab w:val="clear" w:pos="9072"/>
          <w:tab w:val="left" w:pos="142"/>
          <w:tab w:val="left" w:pos="4253"/>
        </w:tabs>
      </w:pPr>
      <w:r>
        <w:rPr>
          <w:w w:val="95"/>
        </w:rPr>
        <w:tab/>
      </w:r>
      <w:r>
        <w:rPr>
          <w:w w:val="95"/>
        </w:rPr>
        <w:tab/>
        <w:t xml:space="preserve">  </w:t>
      </w:r>
      <w:r w:rsidRPr="00F1080E">
        <w:t>Názov žiadateľa</w:t>
      </w:r>
    </w:p>
    <w:p w14:paraId="66406CEF" w14:textId="77777777" w:rsidR="0078231C" w:rsidRPr="00F1080E" w:rsidRDefault="0078231C" w:rsidP="0078231C">
      <w:pPr>
        <w:pStyle w:val="Pta"/>
        <w:tabs>
          <w:tab w:val="clear" w:pos="4536"/>
          <w:tab w:val="clear" w:pos="9072"/>
          <w:tab w:val="left" w:pos="142"/>
          <w:tab w:val="left" w:pos="4395"/>
        </w:tabs>
        <w:ind w:left="4395"/>
      </w:pPr>
      <w:r w:rsidRPr="00F1080E">
        <w:t>Titul, meno, priezvisko osoby na doručovanie písomností v ŽoNFP</w:t>
      </w:r>
    </w:p>
    <w:p w14:paraId="509FE803" w14:textId="77777777" w:rsidR="0078231C" w:rsidRPr="00F1080E" w:rsidRDefault="0078231C" w:rsidP="0078231C">
      <w:pPr>
        <w:pStyle w:val="Pta"/>
        <w:tabs>
          <w:tab w:val="clear" w:pos="4536"/>
          <w:tab w:val="clear" w:pos="9072"/>
          <w:tab w:val="left" w:pos="142"/>
          <w:tab w:val="left" w:pos="4395"/>
        </w:tabs>
        <w:ind w:left="4395"/>
      </w:pPr>
      <w:r w:rsidRPr="00F1080E">
        <w:t>Adresa doručenia</w:t>
      </w:r>
    </w:p>
    <w:p w14:paraId="2194A57D" w14:textId="77777777" w:rsidR="0078231C" w:rsidRDefault="0078231C" w:rsidP="0078231C">
      <w:pPr>
        <w:ind w:left="3540" w:firstLine="708"/>
      </w:pPr>
      <w:r>
        <w:sym w:font="Symbol" w:char="F0B7"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</w:t>
      </w:r>
      <w:r>
        <w:sym w:font="Symbol" w:char="F0B7"/>
      </w:r>
    </w:p>
    <w:p w14:paraId="5E9D838D" w14:textId="77777777" w:rsidR="0078231C" w:rsidRDefault="0078231C" w:rsidP="0078231C">
      <w:pPr>
        <w:ind w:left="3540" w:firstLine="708"/>
      </w:pPr>
    </w:p>
    <w:tbl>
      <w:tblPr>
        <w:tblStyle w:val="Mriekatabuky"/>
        <w:tblW w:w="9700" w:type="dxa"/>
        <w:tblLook w:val="04A0" w:firstRow="1" w:lastRow="0" w:firstColumn="1" w:lastColumn="0" w:noHBand="0" w:noVBand="1"/>
      </w:tblPr>
      <w:tblGrid>
        <w:gridCol w:w="2660"/>
        <w:gridCol w:w="7040"/>
      </w:tblGrid>
      <w:tr w:rsidR="0078231C" w14:paraId="7027938C" w14:textId="77777777" w:rsidTr="00AE6D83">
        <w:trPr>
          <w:trHeight w:val="500"/>
        </w:trPr>
        <w:tc>
          <w:tcPr>
            <w:tcW w:w="2660" w:type="dxa"/>
            <w:shd w:val="clear" w:color="auto" w:fill="CCC0D9" w:themeFill="accent4" w:themeFillTint="66"/>
            <w:vAlign w:val="center"/>
          </w:tcPr>
          <w:p w14:paraId="5BCC9B94" w14:textId="77777777" w:rsidR="0078231C" w:rsidRPr="007867AC" w:rsidRDefault="0078231C" w:rsidP="00AE6D83">
            <w:pPr>
              <w:tabs>
                <w:tab w:val="left" w:pos="1695"/>
              </w:tabs>
              <w:rPr>
                <w:b/>
                <w:sz w:val="36"/>
                <w:szCs w:val="36"/>
              </w:rPr>
            </w:pPr>
            <w:r>
              <w:rPr>
                <w:b/>
              </w:rPr>
              <w:t>Vec</w:t>
            </w:r>
          </w:p>
        </w:tc>
        <w:tc>
          <w:tcPr>
            <w:tcW w:w="7040" w:type="dxa"/>
            <w:shd w:val="clear" w:color="auto" w:fill="auto"/>
            <w:vAlign w:val="center"/>
          </w:tcPr>
          <w:p w14:paraId="5379510F" w14:textId="77777777" w:rsidR="0078231C" w:rsidRPr="00A72107" w:rsidRDefault="0078231C" w:rsidP="00AE6D83">
            <w:pPr>
              <w:jc w:val="center"/>
              <w:rPr>
                <w:b/>
                <w:sz w:val="36"/>
                <w:szCs w:val="36"/>
              </w:rPr>
            </w:pPr>
            <w:r w:rsidRPr="007867AC">
              <w:t xml:space="preserve">Výzva na doplnenie </w:t>
            </w:r>
            <w:r>
              <w:t>projektového zámeru/</w:t>
            </w:r>
            <w:r w:rsidRPr="007867AC">
              <w:t>žiadosti o nenávratný finančný príspevok</w:t>
            </w:r>
            <w:r>
              <w:rPr>
                <w:rStyle w:val="Odkaznapoznmkupodiarou"/>
              </w:rPr>
              <w:footnoteReference w:id="2"/>
            </w:r>
          </w:p>
        </w:tc>
      </w:tr>
      <w:tr w:rsidR="0078231C" w14:paraId="56A0FECE" w14:textId="77777777" w:rsidTr="00AE6D83">
        <w:trPr>
          <w:trHeight w:val="500"/>
        </w:trPr>
        <w:tc>
          <w:tcPr>
            <w:tcW w:w="2660" w:type="dxa"/>
            <w:shd w:val="clear" w:color="auto" w:fill="CCC0D9" w:themeFill="accent4" w:themeFillTint="66"/>
            <w:vAlign w:val="center"/>
          </w:tcPr>
          <w:p w14:paraId="39545FAA" w14:textId="77777777" w:rsidR="0078231C" w:rsidRPr="007867AC" w:rsidRDefault="0078231C" w:rsidP="00AE6D83">
            <w:pPr>
              <w:tabs>
                <w:tab w:val="left" w:pos="1695"/>
              </w:tabs>
              <w:rPr>
                <w:b/>
              </w:rPr>
            </w:pPr>
            <w:r w:rsidRPr="007867AC">
              <w:rPr>
                <w:b/>
              </w:rPr>
              <w:t>Žiadateľ</w:t>
            </w:r>
          </w:p>
        </w:tc>
        <w:tc>
          <w:tcPr>
            <w:tcW w:w="7040" w:type="dxa"/>
            <w:shd w:val="clear" w:color="auto" w:fill="auto"/>
            <w:vAlign w:val="center"/>
          </w:tcPr>
          <w:p w14:paraId="74E6D5B2" w14:textId="77777777" w:rsidR="0078231C" w:rsidRPr="007867AC" w:rsidRDefault="0078231C" w:rsidP="00AE6D83">
            <w:pPr>
              <w:jc w:val="center"/>
            </w:pPr>
          </w:p>
        </w:tc>
      </w:tr>
      <w:tr w:rsidR="0078231C" w14:paraId="75C3CC1C" w14:textId="77777777" w:rsidTr="00AE6D83">
        <w:trPr>
          <w:trHeight w:val="500"/>
        </w:trPr>
        <w:tc>
          <w:tcPr>
            <w:tcW w:w="2660" w:type="dxa"/>
            <w:shd w:val="clear" w:color="auto" w:fill="CCC0D9" w:themeFill="accent4" w:themeFillTint="66"/>
            <w:vAlign w:val="center"/>
          </w:tcPr>
          <w:p w14:paraId="795C0976" w14:textId="77777777" w:rsidR="0078231C" w:rsidRPr="007867AC" w:rsidRDefault="0078231C" w:rsidP="00AE6D83">
            <w:pPr>
              <w:tabs>
                <w:tab w:val="left" w:pos="1695"/>
              </w:tabs>
              <w:rPr>
                <w:b/>
              </w:rPr>
            </w:pPr>
            <w:r>
              <w:rPr>
                <w:b/>
              </w:rPr>
              <w:t>Názov projektu</w:t>
            </w:r>
          </w:p>
        </w:tc>
        <w:tc>
          <w:tcPr>
            <w:tcW w:w="7040" w:type="dxa"/>
            <w:shd w:val="clear" w:color="auto" w:fill="auto"/>
            <w:vAlign w:val="center"/>
          </w:tcPr>
          <w:p w14:paraId="5AE3F1E5" w14:textId="77777777" w:rsidR="0078231C" w:rsidRPr="007867AC" w:rsidRDefault="0078231C" w:rsidP="00AE6D83">
            <w:pPr>
              <w:jc w:val="center"/>
            </w:pPr>
          </w:p>
        </w:tc>
      </w:tr>
      <w:tr w:rsidR="0078231C" w14:paraId="0D47C9EB" w14:textId="77777777" w:rsidTr="00AE6D83">
        <w:trPr>
          <w:trHeight w:val="500"/>
        </w:trPr>
        <w:tc>
          <w:tcPr>
            <w:tcW w:w="2660" w:type="dxa"/>
            <w:shd w:val="clear" w:color="auto" w:fill="CCC0D9" w:themeFill="accent4" w:themeFillTint="66"/>
            <w:vAlign w:val="center"/>
          </w:tcPr>
          <w:p w14:paraId="737A39EA" w14:textId="77777777" w:rsidR="0078231C" w:rsidRDefault="0078231C" w:rsidP="00AE6D83">
            <w:pPr>
              <w:tabs>
                <w:tab w:val="left" w:pos="1695"/>
              </w:tabs>
            </w:pPr>
            <w:r w:rsidRPr="007867AC">
              <w:rPr>
                <w:b/>
              </w:rPr>
              <w:t xml:space="preserve">Kód </w:t>
            </w:r>
            <w:r>
              <w:rPr>
                <w:b/>
              </w:rPr>
              <w:t>PZ/</w:t>
            </w:r>
            <w:r w:rsidRPr="007867AC">
              <w:rPr>
                <w:b/>
              </w:rPr>
              <w:t>žiadosti o</w:t>
            </w:r>
            <w:r>
              <w:rPr>
                <w:b/>
              </w:rPr>
              <w:t> NFP</w:t>
            </w:r>
          </w:p>
        </w:tc>
        <w:tc>
          <w:tcPr>
            <w:tcW w:w="7040" w:type="dxa"/>
            <w:shd w:val="clear" w:color="auto" w:fill="auto"/>
            <w:vAlign w:val="center"/>
          </w:tcPr>
          <w:p w14:paraId="330CCE01" w14:textId="77777777" w:rsidR="0078231C" w:rsidRPr="007867AC" w:rsidRDefault="0078231C" w:rsidP="00AE6D83">
            <w:pPr>
              <w:jc w:val="center"/>
            </w:pPr>
          </w:p>
        </w:tc>
      </w:tr>
      <w:tr w:rsidR="0078231C" w14:paraId="17E5A95D" w14:textId="77777777" w:rsidTr="00AE6D83">
        <w:trPr>
          <w:trHeight w:val="500"/>
        </w:trPr>
        <w:tc>
          <w:tcPr>
            <w:tcW w:w="2660" w:type="dxa"/>
            <w:shd w:val="clear" w:color="auto" w:fill="CCC0D9" w:themeFill="accent4" w:themeFillTint="66"/>
            <w:vAlign w:val="center"/>
          </w:tcPr>
          <w:p w14:paraId="1619EFC6" w14:textId="77777777" w:rsidR="0078231C" w:rsidRPr="007867AC" w:rsidRDefault="0078231C" w:rsidP="00AE6D83">
            <w:pPr>
              <w:tabs>
                <w:tab w:val="left" w:pos="1695"/>
              </w:tabs>
              <w:rPr>
                <w:b/>
              </w:rPr>
            </w:pPr>
            <w:r>
              <w:rPr>
                <w:b/>
              </w:rPr>
              <w:t>Kód výzvy na predkladanie PZ/výzvy/vyzvania</w:t>
            </w:r>
          </w:p>
        </w:tc>
        <w:tc>
          <w:tcPr>
            <w:tcW w:w="7040" w:type="dxa"/>
            <w:shd w:val="clear" w:color="auto" w:fill="auto"/>
            <w:vAlign w:val="center"/>
          </w:tcPr>
          <w:p w14:paraId="7C1049A1" w14:textId="77777777" w:rsidR="0078231C" w:rsidRPr="007867AC" w:rsidRDefault="0078231C" w:rsidP="00AE6D83">
            <w:pPr>
              <w:jc w:val="center"/>
            </w:pPr>
          </w:p>
        </w:tc>
      </w:tr>
    </w:tbl>
    <w:p w14:paraId="609F22A2" w14:textId="77777777" w:rsidR="0078231C" w:rsidRDefault="0078231C" w:rsidP="0078231C"/>
    <w:p w14:paraId="5400967D" w14:textId="0E5588A5" w:rsidR="0078231C" w:rsidRPr="00097523" w:rsidRDefault="0078231C" w:rsidP="0078231C">
      <w:pPr>
        <w:ind w:firstLine="708"/>
        <w:jc w:val="both"/>
        <w:rPr>
          <w:vertAlign w:val="superscript"/>
        </w:rPr>
      </w:pPr>
      <w:r>
        <w:t>Na základe preskúmania predloženého projektového zámeru</w:t>
      </w:r>
      <w:bookmarkStart w:id="1" w:name="_Ref525121827"/>
      <w:r>
        <w:rPr>
          <w:rStyle w:val="Odkaznapoznmkupodiarou"/>
        </w:rPr>
        <w:footnoteReference w:id="3"/>
      </w:r>
      <w:bookmarkEnd w:id="1"/>
      <w:r>
        <w:t>/predloženej žiadosti o nenávratný finančný príspevok (ďalej len ,,ŽoNFP“)</w:t>
      </w:r>
      <w:bookmarkStart w:id="2" w:name="_Ref525121972"/>
      <w:r>
        <w:rPr>
          <w:rStyle w:val="Odkaznapoznmkupodiarou"/>
        </w:rPr>
        <w:footnoteReference w:id="4"/>
      </w:r>
      <w:bookmarkEnd w:id="2"/>
      <w:r w:rsidRPr="00A63029">
        <w:rPr>
          <w:rStyle w:val="Odkaznapoznmkupodiarou"/>
        </w:rPr>
        <w:t xml:space="preserve"> </w:t>
      </w:r>
      <w:r>
        <w:t>si Vás dovoľujeme informovať, že vo vzťahu k projektovému zámeru</w:t>
      </w:r>
      <w:r w:rsidR="00302E77" w:rsidRPr="00302E77">
        <w:rPr>
          <w:vertAlign w:val="superscript"/>
        </w:rPr>
        <w:fldChar w:fldCharType="begin"/>
      </w:r>
      <w:r w:rsidR="00302E77" w:rsidRPr="00302E77">
        <w:rPr>
          <w:vertAlign w:val="superscript"/>
        </w:rPr>
        <w:instrText xml:space="preserve"> NOTEREF _Ref525121827 \h </w:instrText>
      </w:r>
      <w:r w:rsidR="00302E77">
        <w:rPr>
          <w:vertAlign w:val="superscript"/>
        </w:rPr>
        <w:instrText xml:space="preserve"> \* MERGEFORMAT </w:instrText>
      </w:r>
      <w:r w:rsidR="00302E77" w:rsidRPr="00302E77">
        <w:rPr>
          <w:vertAlign w:val="superscript"/>
        </w:rPr>
      </w:r>
      <w:r w:rsidR="00302E77" w:rsidRPr="00302E77">
        <w:rPr>
          <w:vertAlign w:val="superscript"/>
        </w:rPr>
        <w:fldChar w:fldCharType="separate"/>
      </w:r>
      <w:r w:rsidR="00302E77" w:rsidRPr="00302E77">
        <w:rPr>
          <w:vertAlign w:val="superscript"/>
        </w:rPr>
        <w:t>2</w:t>
      </w:r>
      <w:r w:rsidR="00302E77" w:rsidRPr="00302E77">
        <w:rPr>
          <w:vertAlign w:val="superscript"/>
        </w:rPr>
        <w:fldChar w:fldCharType="end"/>
      </w:r>
      <w:r>
        <w:t>/ŽoNFP</w:t>
      </w:r>
      <w:r w:rsidR="00302E77" w:rsidRPr="00302E77">
        <w:rPr>
          <w:vertAlign w:val="superscript"/>
        </w:rPr>
        <w:fldChar w:fldCharType="begin"/>
      </w:r>
      <w:r w:rsidR="00302E77" w:rsidRPr="00302E77">
        <w:rPr>
          <w:vertAlign w:val="superscript"/>
        </w:rPr>
        <w:instrText xml:space="preserve"> NOTEREF _Ref525121972 \h </w:instrText>
      </w:r>
      <w:r w:rsidR="00302E77">
        <w:rPr>
          <w:vertAlign w:val="superscript"/>
        </w:rPr>
        <w:instrText xml:space="preserve"> \* MERGEFORMAT </w:instrText>
      </w:r>
      <w:r w:rsidR="00302E77" w:rsidRPr="00302E77">
        <w:rPr>
          <w:vertAlign w:val="superscript"/>
        </w:rPr>
      </w:r>
      <w:r w:rsidR="00302E77" w:rsidRPr="00302E77">
        <w:rPr>
          <w:vertAlign w:val="superscript"/>
        </w:rPr>
        <w:fldChar w:fldCharType="separate"/>
      </w:r>
      <w:r w:rsidR="00302E77" w:rsidRPr="00302E77">
        <w:rPr>
          <w:vertAlign w:val="superscript"/>
        </w:rPr>
        <w:t>3</w:t>
      </w:r>
      <w:r w:rsidR="00302E77" w:rsidRPr="00302E77">
        <w:rPr>
          <w:vertAlign w:val="superscript"/>
        </w:rPr>
        <w:fldChar w:fldCharType="end"/>
      </w:r>
      <w:r>
        <w:t xml:space="preserve"> boli identifikované pochybnosti o pravdivosti alebo úplnosti projektového zámeru alebo jeho príloh</w:t>
      </w:r>
      <w:r w:rsidR="00302E77" w:rsidRPr="00302E77">
        <w:rPr>
          <w:vertAlign w:val="superscript"/>
        </w:rPr>
        <w:fldChar w:fldCharType="begin"/>
      </w:r>
      <w:r w:rsidR="00302E77" w:rsidRPr="00302E77">
        <w:rPr>
          <w:vertAlign w:val="superscript"/>
        </w:rPr>
        <w:instrText xml:space="preserve"> NOTEREF _Ref525121827 \h </w:instrText>
      </w:r>
      <w:r w:rsidR="00302E77">
        <w:rPr>
          <w:vertAlign w:val="superscript"/>
        </w:rPr>
        <w:instrText xml:space="preserve"> \* MERGEFORMAT </w:instrText>
      </w:r>
      <w:r w:rsidR="00302E77" w:rsidRPr="00302E77">
        <w:rPr>
          <w:vertAlign w:val="superscript"/>
        </w:rPr>
      </w:r>
      <w:r w:rsidR="00302E77" w:rsidRPr="00302E77">
        <w:rPr>
          <w:vertAlign w:val="superscript"/>
        </w:rPr>
        <w:fldChar w:fldCharType="separate"/>
      </w:r>
      <w:r w:rsidR="00302E77" w:rsidRPr="00302E77">
        <w:rPr>
          <w:vertAlign w:val="superscript"/>
        </w:rPr>
        <w:t>2</w:t>
      </w:r>
      <w:r w:rsidR="00302E77" w:rsidRPr="00302E77">
        <w:rPr>
          <w:vertAlign w:val="superscript"/>
        </w:rPr>
        <w:fldChar w:fldCharType="end"/>
      </w:r>
      <w:r>
        <w:t>/ŽoNFP</w:t>
      </w:r>
      <w:r w:rsidR="00302E77" w:rsidRPr="00302E77">
        <w:rPr>
          <w:vertAlign w:val="superscript"/>
        </w:rPr>
        <w:fldChar w:fldCharType="begin"/>
      </w:r>
      <w:r w:rsidR="00302E77" w:rsidRPr="00302E77">
        <w:rPr>
          <w:vertAlign w:val="superscript"/>
        </w:rPr>
        <w:instrText xml:space="preserve"> NOTEREF _Ref525121972 \h </w:instrText>
      </w:r>
      <w:r w:rsidR="00302E77">
        <w:rPr>
          <w:vertAlign w:val="superscript"/>
        </w:rPr>
        <w:instrText xml:space="preserve"> \* MERGEFORMAT </w:instrText>
      </w:r>
      <w:r w:rsidR="00302E77" w:rsidRPr="00302E77">
        <w:rPr>
          <w:vertAlign w:val="superscript"/>
        </w:rPr>
      </w:r>
      <w:r w:rsidR="00302E77" w:rsidRPr="00302E77">
        <w:rPr>
          <w:vertAlign w:val="superscript"/>
        </w:rPr>
        <w:fldChar w:fldCharType="separate"/>
      </w:r>
      <w:r w:rsidR="00302E77" w:rsidRPr="00302E77">
        <w:rPr>
          <w:vertAlign w:val="superscript"/>
        </w:rPr>
        <w:t>3</w:t>
      </w:r>
      <w:r w:rsidR="00302E77" w:rsidRPr="00302E77">
        <w:rPr>
          <w:vertAlign w:val="superscript"/>
        </w:rPr>
        <w:fldChar w:fldCharType="end"/>
      </w:r>
      <w:r>
        <w:t xml:space="preserve"> alebo jej príloh. Na základe uvedených skutočností si Vás v súlade s § 18 ods. 5</w:t>
      </w:r>
      <w:r w:rsidR="00302E77" w:rsidRPr="00302E77">
        <w:rPr>
          <w:vertAlign w:val="superscript"/>
        </w:rPr>
        <w:fldChar w:fldCharType="begin"/>
      </w:r>
      <w:r w:rsidR="00302E77" w:rsidRPr="00302E77">
        <w:rPr>
          <w:vertAlign w:val="superscript"/>
        </w:rPr>
        <w:instrText xml:space="preserve"> NOTEREF _Ref525121827 \h </w:instrText>
      </w:r>
      <w:r w:rsidR="00302E77">
        <w:rPr>
          <w:vertAlign w:val="superscript"/>
        </w:rPr>
        <w:instrText xml:space="preserve"> \* MERGEFORMAT </w:instrText>
      </w:r>
      <w:r w:rsidR="00302E77" w:rsidRPr="00302E77">
        <w:rPr>
          <w:vertAlign w:val="superscript"/>
        </w:rPr>
      </w:r>
      <w:r w:rsidR="00302E77" w:rsidRPr="00302E77">
        <w:rPr>
          <w:vertAlign w:val="superscript"/>
        </w:rPr>
        <w:fldChar w:fldCharType="separate"/>
      </w:r>
      <w:r w:rsidR="00302E77" w:rsidRPr="00302E77">
        <w:rPr>
          <w:vertAlign w:val="superscript"/>
        </w:rPr>
        <w:t>2</w:t>
      </w:r>
      <w:r w:rsidR="00302E77" w:rsidRPr="00302E77">
        <w:rPr>
          <w:vertAlign w:val="superscript"/>
        </w:rPr>
        <w:fldChar w:fldCharType="end"/>
      </w:r>
      <w:r>
        <w:t>/§ 19 ods. 5</w:t>
      </w:r>
      <w:r w:rsidR="00302E77" w:rsidRPr="00302E77">
        <w:rPr>
          <w:vertAlign w:val="superscript"/>
        </w:rPr>
        <w:fldChar w:fldCharType="begin"/>
      </w:r>
      <w:r w:rsidR="00302E77" w:rsidRPr="00302E77">
        <w:rPr>
          <w:vertAlign w:val="superscript"/>
        </w:rPr>
        <w:instrText xml:space="preserve"> NOTEREF _Ref525121972 \h </w:instrText>
      </w:r>
      <w:r w:rsidR="00302E77">
        <w:rPr>
          <w:vertAlign w:val="superscript"/>
        </w:rPr>
        <w:instrText xml:space="preserve"> \* MERGEFORMAT </w:instrText>
      </w:r>
      <w:r w:rsidR="00302E77" w:rsidRPr="00302E77">
        <w:rPr>
          <w:vertAlign w:val="superscript"/>
        </w:rPr>
      </w:r>
      <w:r w:rsidR="00302E77" w:rsidRPr="00302E77">
        <w:rPr>
          <w:vertAlign w:val="superscript"/>
        </w:rPr>
        <w:fldChar w:fldCharType="separate"/>
      </w:r>
      <w:r w:rsidR="00302E77" w:rsidRPr="00302E77">
        <w:rPr>
          <w:vertAlign w:val="superscript"/>
        </w:rPr>
        <w:t>3</w:t>
      </w:r>
      <w:r w:rsidR="00302E77" w:rsidRPr="00302E77">
        <w:rPr>
          <w:vertAlign w:val="superscript"/>
        </w:rPr>
        <w:fldChar w:fldCharType="end"/>
      </w:r>
      <w:r w:rsidRPr="00097523">
        <w:rPr>
          <w:vertAlign w:val="superscript"/>
        </w:rPr>
        <w:t xml:space="preserve"> </w:t>
      </w:r>
      <w:r>
        <w:t>zákona č. 292/2014 Z.</w:t>
      </w:r>
      <w:r w:rsidR="00C94E63">
        <w:t xml:space="preserve"> </w:t>
      </w:r>
      <w:r>
        <w:t xml:space="preserve">z. o poskytovaní príspevku z európskych štrukturálnych a investičných fondov a o zmene a doplnení niektorých zákonov </w:t>
      </w:r>
      <w:r w:rsidR="00C94E63">
        <w:t xml:space="preserve">v znení neskorších predpisov </w:t>
      </w:r>
      <w:r>
        <w:t>(ďalej len ,,zákon o príspevku z</w:t>
      </w:r>
      <w:r w:rsidR="00B9411C">
        <w:t> </w:t>
      </w:r>
      <w:r>
        <w:t>EŠIF“) dovoľujeme vyzvať na predloženie nasledujúcich dokumentov a informácií:</w:t>
      </w:r>
    </w:p>
    <w:p w14:paraId="359A19FE" w14:textId="77777777" w:rsidR="0078231C" w:rsidRDefault="0078231C" w:rsidP="0078231C">
      <w:pPr>
        <w:pStyle w:val="Odsekzoznamu"/>
        <w:numPr>
          <w:ilvl w:val="0"/>
          <w:numId w:val="6"/>
        </w:numPr>
        <w:spacing w:after="200" w:line="276" w:lineRule="auto"/>
        <w:jc w:val="both"/>
      </w:pPr>
      <w:r>
        <w:t xml:space="preserve">uviesť chýbajúce/nepravdivé/neúplné náležitosti projektového zámeru/ŽoNFP </w:t>
      </w:r>
    </w:p>
    <w:p w14:paraId="73E40448" w14:textId="77777777" w:rsidR="0078231C" w:rsidRDefault="0078231C" w:rsidP="0078231C">
      <w:pPr>
        <w:pStyle w:val="Odsekzoznamu"/>
        <w:numPr>
          <w:ilvl w:val="0"/>
          <w:numId w:val="6"/>
        </w:numPr>
        <w:spacing w:after="200" w:line="276" w:lineRule="auto"/>
        <w:jc w:val="both"/>
      </w:pPr>
      <w:r>
        <w:t>...</w:t>
      </w:r>
    </w:p>
    <w:p w14:paraId="0D852449" w14:textId="77777777" w:rsidR="0078231C" w:rsidRDefault="0078231C" w:rsidP="0078231C">
      <w:pPr>
        <w:pStyle w:val="Odsekzoznamu"/>
        <w:numPr>
          <w:ilvl w:val="0"/>
          <w:numId w:val="6"/>
        </w:numPr>
        <w:spacing w:after="200" w:line="276" w:lineRule="auto"/>
        <w:jc w:val="both"/>
      </w:pPr>
      <w:r>
        <w:t>...</w:t>
      </w:r>
    </w:p>
    <w:p w14:paraId="47CDCE2D" w14:textId="77777777" w:rsidR="0078231C" w:rsidRDefault="0078231C" w:rsidP="0078231C">
      <w:pPr>
        <w:pStyle w:val="Odsekzoznamu"/>
        <w:numPr>
          <w:ilvl w:val="0"/>
          <w:numId w:val="6"/>
        </w:numPr>
        <w:spacing w:after="200" w:line="276" w:lineRule="auto"/>
        <w:jc w:val="both"/>
      </w:pPr>
      <w:r>
        <w:t>...</w:t>
      </w:r>
    </w:p>
    <w:p w14:paraId="3D6B5D07" w14:textId="391C8391" w:rsidR="0078231C" w:rsidRDefault="0078231C" w:rsidP="0078231C">
      <w:pPr>
        <w:ind w:firstLine="708"/>
        <w:jc w:val="both"/>
      </w:pPr>
      <w:r>
        <w:t>Požadované náležitosti je potrebné doručiť osobne, kuriérom</w:t>
      </w:r>
      <w:r w:rsidR="001A54D4">
        <w:t>,</w:t>
      </w:r>
      <w:r>
        <w:t xml:space="preserve"> doporučenou </w:t>
      </w:r>
      <w:r w:rsidRPr="00F1080E">
        <w:t xml:space="preserve">poštou </w:t>
      </w:r>
      <w:r w:rsidR="001A54D4">
        <w:t xml:space="preserve">alebo elektronicky </w:t>
      </w:r>
      <w:r w:rsidR="003304DE">
        <w:rPr>
          <w:szCs w:val="22"/>
          <w:lang w:eastAsia="en-US"/>
        </w:rPr>
        <w:t xml:space="preserve">prostredníctvom Ústredného portálu verejnej správy, podpísanú </w:t>
      </w:r>
      <w:r w:rsidR="003304DE">
        <w:t xml:space="preserve">kvalifikovaným elektronickým podpisom, kvalifikovaným elektronickým podpisom s mandátnym certifikátom </w:t>
      </w:r>
      <w:r w:rsidRPr="00F1080E">
        <w:t>na vyššie uvedenú adresu riadiaceho</w:t>
      </w:r>
      <w:r>
        <w:t xml:space="preserve"> orgánu v lehote do ... pracovných dní (</w:t>
      </w:r>
      <w:r w:rsidRPr="00E002B9">
        <w:rPr>
          <w:color w:val="FF0000"/>
          <w:sz w:val="18"/>
          <w:szCs w:val="18"/>
        </w:rPr>
        <w:t xml:space="preserve">Pozn. minimálna lehota je 5 </w:t>
      </w:r>
      <w:r w:rsidRPr="002B6D88">
        <w:rPr>
          <w:color w:val="FF0000"/>
          <w:sz w:val="18"/>
          <w:szCs w:val="18"/>
        </w:rPr>
        <w:t>pracovných dní</w:t>
      </w:r>
      <w:r>
        <w:t>) od</w:t>
      </w:r>
      <w:r w:rsidR="003304DE">
        <w:t> </w:t>
      </w:r>
      <w:r w:rsidRPr="00D95325">
        <w:t xml:space="preserve">doručenia tejto výzvy </w:t>
      </w:r>
      <w:r>
        <w:t>žiadateľovi</w:t>
      </w:r>
      <w:r w:rsidRPr="00D95325">
        <w:t>.</w:t>
      </w:r>
      <w:r>
        <w:t xml:space="preserve"> Lehota na doplnenie chýbajúcich náležitostí sa považuje za dodržanú, ak žiadateľ požadované náležitosti doručí najneskôr v posledný deň stanovenej lehoty osobne alebo ich odovzdá </w:t>
      </w:r>
      <w:r>
        <w:lastRenderedPageBreak/>
        <w:t xml:space="preserve">v posledný deň lehoty na prepravu prostredníctvom kuriéra alebo pošty. </w:t>
      </w:r>
      <w:r w:rsidRPr="00A3229F">
        <w:rPr>
          <w:color w:val="FF0000"/>
          <w:rPrChange w:id="3" w:author="Autor">
            <w:rPr/>
          </w:rPrChange>
        </w:rPr>
        <w:t>Zmeškanie lehoty na</w:t>
      </w:r>
      <w:r w:rsidR="00B9411C" w:rsidRPr="00A3229F">
        <w:rPr>
          <w:color w:val="FF0000"/>
          <w:rPrChange w:id="4" w:author="Autor">
            <w:rPr/>
          </w:rPrChange>
        </w:rPr>
        <w:t> </w:t>
      </w:r>
      <w:r w:rsidRPr="00A3229F">
        <w:rPr>
          <w:color w:val="FF0000"/>
          <w:rPrChange w:id="5" w:author="Autor">
            <w:rPr/>
          </w:rPrChange>
        </w:rPr>
        <w:t>doručenie chýbajúcich náležitostí nie je možné odpustiť</w:t>
      </w:r>
      <w:del w:id="6" w:author="Autor">
        <w:r w:rsidRPr="00A3229F" w:rsidDel="00F76A60">
          <w:rPr>
            <w:color w:val="FF0000"/>
            <w:rPrChange w:id="7" w:author="Autor">
              <w:rPr/>
            </w:rPrChange>
          </w:rPr>
          <w:delText>.</w:delText>
        </w:r>
      </w:del>
      <w:ins w:id="8" w:author="Autor">
        <w:r w:rsidR="00F76A60">
          <w:rPr>
            <w:color w:val="FF0000"/>
          </w:rPr>
          <w:t>.</w:t>
        </w:r>
      </w:ins>
      <w:del w:id="9" w:author="Autor">
        <w:r w:rsidRPr="00A3229F" w:rsidDel="00F76A60">
          <w:rPr>
            <w:color w:val="FF0000"/>
            <w:rPrChange w:id="10" w:author="Autor">
              <w:rPr/>
            </w:rPrChange>
          </w:rPr>
          <w:delText xml:space="preserve"> </w:delText>
        </w:r>
      </w:del>
    </w:p>
    <w:p w14:paraId="5ADCB6B9" w14:textId="64DCCD1B" w:rsidR="0078231C" w:rsidRDefault="0078231C" w:rsidP="0078231C">
      <w:pPr>
        <w:ind w:firstLine="708"/>
        <w:jc w:val="both"/>
      </w:pPr>
      <w:r w:rsidRPr="000C4BC6">
        <w:t>V prípade, ak žiadateľ na základe tejto výzvy neodstráni pochybnosti o pravdivosti alebo úplnosti projektového zámeru alebo jeho príloh</w:t>
      </w:r>
      <w:r w:rsidR="00302E77" w:rsidRPr="000C4BC6">
        <w:rPr>
          <w:vertAlign w:val="superscript"/>
        </w:rPr>
        <w:fldChar w:fldCharType="begin"/>
      </w:r>
      <w:r w:rsidR="00302E77" w:rsidRPr="000C4BC6">
        <w:rPr>
          <w:vertAlign w:val="superscript"/>
        </w:rPr>
        <w:instrText xml:space="preserve"> NOTEREF _Ref525121827 \h  \* MERGEFORMAT </w:instrText>
      </w:r>
      <w:r w:rsidR="00302E77" w:rsidRPr="000C4BC6">
        <w:rPr>
          <w:vertAlign w:val="superscript"/>
        </w:rPr>
      </w:r>
      <w:r w:rsidR="00302E77" w:rsidRPr="000C4BC6">
        <w:rPr>
          <w:vertAlign w:val="superscript"/>
        </w:rPr>
        <w:fldChar w:fldCharType="separate"/>
      </w:r>
      <w:r w:rsidR="00302E77" w:rsidRPr="000C4BC6">
        <w:rPr>
          <w:vertAlign w:val="superscript"/>
        </w:rPr>
        <w:t>2</w:t>
      </w:r>
      <w:r w:rsidR="00302E77" w:rsidRPr="000C4BC6">
        <w:rPr>
          <w:vertAlign w:val="superscript"/>
        </w:rPr>
        <w:fldChar w:fldCharType="end"/>
      </w:r>
      <w:r w:rsidRPr="000C4BC6">
        <w:t>/ŽoNFP</w:t>
      </w:r>
      <w:r w:rsidR="00302E77" w:rsidRPr="000C4BC6">
        <w:rPr>
          <w:vertAlign w:val="superscript"/>
        </w:rPr>
        <w:fldChar w:fldCharType="begin"/>
      </w:r>
      <w:r w:rsidR="00302E77" w:rsidRPr="000C4BC6">
        <w:rPr>
          <w:vertAlign w:val="superscript"/>
        </w:rPr>
        <w:instrText xml:space="preserve"> NOTEREF _Ref525121972 \h  \* MERGEFORMAT </w:instrText>
      </w:r>
      <w:r w:rsidR="00302E77" w:rsidRPr="000C4BC6">
        <w:rPr>
          <w:vertAlign w:val="superscript"/>
        </w:rPr>
      </w:r>
      <w:r w:rsidR="00302E77" w:rsidRPr="000C4BC6">
        <w:rPr>
          <w:vertAlign w:val="superscript"/>
        </w:rPr>
        <w:fldChar w:fldCharType="separate"/>
      </w:r>
      <w:r w:rsidR="00302E77" w:rsidRPr="000C4BC6">
        <w:rPr>
          <w:vertAlign w:val="superscript"/>
        </w:rPr>
        <w:t>3</w:t>
      </w:r>
      <w:r w:rsidR="00302E77" w:rsidRPr="000C4BC6">
        <w:rPr>
          <w:vertAlign w:val="superscript"/>
        </w:rPr>
        <w:fldChar w:fldCharType="end"/>
      </w:r>
      <w:r w:rsidRPr="000C4BC6">
        <w:rPr>
          <w:vertAlign w:val="superscript"/>
        </w:rPr>
        <w:t xml:space="preserve"> </w:t>
      </w:r>
      <w:r w:rsidRPr="000C4BC6">
        <w:t xml:space="preserve">alebo jej príloh, alebo ak požadované údaje nepredloží v lehote stanovenej v tejto výzve, riadiaci orgán </w:t>
      </w:r>
      <w:r w:rsidR="00E979DE" w:rsidRPr="000C4BC6">
        <w:t>zastaví posudzovanie projektového zámeru</w:t>
      </w:r>
      <w:r w:rsidR="00302E77" w:rsidRPr="000C4BC6">
        <w:rPr>
          <w:vertAlign w:val="superscript"/>
        </w:rPr>
        <w:fldChar w:fldCharType="begin"/>
      </w:r>
      <w:r w:rsidR="00302E77" w:rsidRPr="000C4BC6">
        <w:rPr>
          <w:vertAlign w:val="superscript"/>
        </w:rPr>
        <w:instrText xml:space="preserve"> NOTEREF _Ref525121827 \h  \* MERGEFORMAT </w:instrText>
      </w:r>
      <w:r w:rsidR="00302E77" w:rsidRPr="000C4BC6">
        <w:rPr>
          <w:vertAlign w:val="superscript"/>
        </w:rPr>
      </w:r>
      <w:r w:rsidR="00302E77" w:rsidRPr="000C4BC6">
        <w:rPr>
          <w:vertAlign w:val="superscript"/>
        </w:rPr>
        <w:fldChar w:fldCharType="separate"/>
      </w:r>
      <w:r w:rsidR="00302E77" w:rsidRPr="000C4BC6">
        <w:rPr>
          <w:vertAlign w:val="superscript"/>
        </w:rPr>
        <w:t>2</w:t>
      </w:r>
      <w:r w:rsidR="00302E77" w:rsidRPr="000C4BC6">
        <w:rPr>
          <w:vertAlign w:val="superscript"/>
        </w:rPr>
        <w:fldChar w:fldCharType="end"/>
      </w:r>
      <w:r w:rsidR="00284369" w:rsidRPr="00284369">
        <w:rPr>
          <w:color w:val="FF0000"/>
        </w:rPr>
        <w:t>(</w:t>
      </w:r>
      <w:r w:rsidR="00284369" w:rsidRPr="00284369">
        <w:rPr>
          <w:color w:val="FF0000"/>
          <w:sz w:val="18"/>
          <w:szCs w:val="18"/>
        </w:rPr>
        <w:t>Pozn. v prípade, ak bude posudzovanie projektových zámerov začaté od</w:t>
      </w:r>
      <w:r w:rsidR="00386489">
        <w:rPr>
          <w:color w:val="FF0000"/>
          <w:sz w:val="18"/>
          <w:szCs w:val="18"/>
        </w:rPr>
        <w:t> </w:t>
      </w:r>
      <w:r w:rsidR="00284369" w:rsidRPr="00284369">
        <w:rPr>
          <w:color w:val="FF0000"/>
          <w:sz w:val="18"/>
          <w:szCs w:val="18"/>
        </w:rPr>
        <w:t>1.júla 201</w:t>
      </w:r>
      <w:r w:rsidR="00C4040A">
        <w:rPr>
          <w:color w:val="FF0000"/>
          <w:sz w:val="18"/>
          <w:szCs w:val="18"/>
        </w:rPr>
        <w:t>9</w:t>
      </w:r>
      <w:r w:rsidR="00284369" w:rsidRPr="00284369">
        <w:rPr>
          <w:color w:val="FF0000"/>
          <w:sz w:val="18"/>
          <w:szCs w:val="18"/>
        </w:rPr>
        <w:t xml:space="preserve"> je potrebné spojenie „zastaví posudzovanie projektového zámeru“ nahradiť slovným spojením „vypracuje hodnotiacu správu o tom, že projektový zámer nespĺňa podmienky </w:t>
      </w:r>
      <w:r w:rsidR="00284369" w:rsidRPr="009D4604">
        <w:rPr>
          <w:color w:val="FF0000"/>
          <w:sz w:val="18"/>
          <w:szCs w:val="18"/>
        </w:rPr>
        <w:t>určené</w:t>
      </w:r>
      <w:r w:rsidR="00284369" w:rsidRPr="00284369">
        <w:rPr>
          <w:color w:val="FF0000"/>
          <w:sz w:val="18"/>
          <w:szCs w:val="18"/>
        </w:rPr>
        <w:t xml:space="preserve"> vo výzve na predkladanie projektového zámeru</w:t>
      </w:r>
      <w:r w:rsidR="00284369" w:rsidRPr="00A3229F">
        <w:rPr>
          <w:color w:val="FF0000"/>
          <w:sz w:val="18"/>
          <w:szCs w:val="18"/>
        </w:rPr>
        <w:t>“)</w:t>
      </w:r>
      <w:r w:rsidRPr="000C4BC6">
        <w:t>/rozhodne o zastavení konania o ŽoNFP</w:t>
      </w:r>
      <w:r w:rsidR="00302E77" w:rsidRPr="000C4BC6">
        <w:rPr>
          <w:vertAlign w:val="superscript"/>
        </w:rPr>
        <w:fldChar w:fldCharType="begin"/>
      </w:r>
      <w:r w:rsidR="00302E77" w:rsidRPr="000C4BC6">
        <w:rPr>
          <w:vertAlign w:val="superscript"/>
        </w:rPr>
        <w:instrText xml:space="preserve"> NOTEREF _Ref525121972 \h  \* MERGEFORMAT </w:instrText>
      </w:r>
      <w:r w:rsidR="00302E77" w:rsidRPr="000C4BC6">
        <w:rPr>
          <w:vertAlign w:val="superscript"/>
        </w:rPr>
      </w:r>
      <w:r w:rsidR="00302E77" w:rsidRPr="000C4BC6">
        <w:rPr>
          <w:vertAlign w:val="superscript"/>
        </w:rPr>
        <w:fldChar w:fldCharType="separate"/>
      </w:r>
      <w:r w:rsidR="00302E77" w:rsidRPr="000C4BC6">
        <w:rPr>
          <w:vertAlign w:val="superscript"/>
        </w:rPr>
        <w:t>3</w:t>
      </w:r>
      <w:r w:rsidR="00302E77" w:rsidRPr="000C4BC6">
        <w:rPr>
          <w:vertAlign w:val="superscript"/>
        </w:rPr>
        <w:fldChar w:fldCharType="end"/>
      </w:r>
      <w:r w:rsidRPr="000C4BC6">
        <w:t xml:space="preserve"> v súlade s ustanovením § 20 ods. 1, písm. d) zákona o príspevku z EŠIF. Ak po doplnení požadovaných dokumentov a informácií nebudú dôvody na </w:t>
      </w:r>
      <w:r w:rsidR="00E979DE" w:rsidRPr="000C4BC6">
        <w:t>zastavenie posudzovania projektového zámeru</w:t>
      </w:r>
      <w:r w:rsidR="00302E77" w:rsidRPr="000C4BC6">
        <w:rPr>
          <w:vertAlign w:val="superscript"/>
        </w:rPr>
        <w:fldChar w:fldCharType="begin"/>
      </w:r>
      <w:r w:rsidR="00302E77" w:rsidRPr="000C4BC6">
        <w:rPr>
          <w:vertAlign w:val="superscript"/>
        </w:rPr>
        <w:instrText xml:space="preserve"> NOTEREF _Ref525121827 \h  \* MERGEFORMAT </w:instrText>
      </w:r>
      <w:r w:rsidR="00302E77" w:rsidRPr="000C4BC6">
        <w:rPr>
          <w:vertAlign w:val="superscript"/>
        </w:rPr>
      </w:r>
      <w:r w:rsidR="00302E77" w:rsidRPr="000C4BC6">
        <w:rPr>
          <w:vertAlign w:val="superscript"/>
        </w:rPr>
        <w:fldChar w:fldCharType="separate"/>
      </w:r>
      <w:r w:rsidR="00302E77" w:rsidRPr="000C4BC6">
        <w:rPr>
          <w:vertAlign w:val="superscript"/>
        </w:rPr>
        <w:t>2</w:t>
      </w:r>
      <w:r w:rsidR="00302E77" w:rsidRPr="000C4BC6">
        <w:rPr>
          <w:vertAlign w:val="superscript"/>
        </w:rPr>
        <w:fldChar w:fldCharType="end"/>
      </w:r>
      <w:r w:rsidR="00284369" w:rsidRPr="00A3229F">
        <w:rPr>
          <w:color w:val="FF0000"/>
        </w:rPr>
        <w:t>(</w:t>
      </w:r>
      <w:r w:rsidR="00284369" w:rsidRPr="00A3229F">
        <w:rPr>
          <w:color w:val="FF0000"/>
          <w:sz w:val="18"/>
          <w:szCs w:val="18"/>
        </w:rPr>
        <w:t>Pozn. v prípade, ak bude posudzovanie projektových zámerov začaté od 1.júla 201</w:t>
      </w:r>
      <w:r w:rsidR="00C4040A" w:rsidRPr="00A3229F">
        <w:rPr>
          <w:color w:val="FF0000"/>
          <w:sz w:val="18"/>
          <w:szCs w:val="18"/>
        </w:rPr>
        <w:t>9</w:t>
      </w:r>
      <w:r w:rsidR="00284369" w:rsidRPr="00A3229F">
        <w:rPr>
          <w:color w:val="FF0000"/>
          <w:sz w:val="18"/>
          <w:szCs w:val="18"/>
        </w:rPr>
        <w:t xml:space="preserve"> je potrebné spojenie „zastavenie posudzovania projektového zámeru“ nahradiť slovným spojením „vypracovanie hodnotiacej správy o tom, že projektový zámer nespĺňa podmienky určené vo výzve na</w:t>
      </w:r>
      <w:r w:rsidR="00386489" w:rsidRPr="00A3229F">
        <w:rPr>
          <w:color w:val="FF0000"/>
          <w:sz w:val="18"/>
          <w:szCs w:val="18"/>
        </w:rPr>
        <w:t> </w:t>
      </w:r>
      <w:r w:rsidR="00284369" w:rsidRPr="00A3229F">
        <w:rPr>
          <w:color w:val="FF0000"/>
          <w:sz w:val="18"/>
          <w:szCs w:val="18"/>
        </w:rPr>
        <w:t>predkladanie projektového zámeru“)</w:t>
      </w:r>
      <w:r w:rsidR="0027563D" w:rsidRPr="000C4BC6">
        <w:t>/v</w:t>
      </w:r>
      <w:r w:rsidRPr="000C4BC6">
        <w:t>ydanie rozhodnutia o zastavení konania</w:t>
      </w:r>
      <w:r w:rsidR="00302E77" w:rsidRPr="000C4BC6">
        <w:rPr>
          <w:vertAlign w:val="superscript"/>
        </w:rPr>
        <w:fldChar w:fldCharType="begin"/>
      </w:r>
      <w:r w:rsidR="00302E77" w:rsidRPr="000C4BC6">
        <w:rPr>
          <w:vertAlign w:val="superscript"/>
        </w:rPr>
        <w:instrText xml:space="preserve"> NOTEREF _Ref525121972 \h  \* MERGEFORMAT </w:instrText>
      </w:r>
      <w:r w:rsidR="00302E77" w:rsidRPr="000C4BC6">
        <w:rPr>
          <w:vertAlign w:val="superscript"/>
        </w:rPr>
      </w:r>
      <w:r w:rsidR="00302E77" w:rsidRPr="000C4BC6">
        <w:rPr>
          <w:vertAlign w:val="superscript"/>
        </w:rPr>
        <w:fldChar w:fldCharType="separate"/>
      </w:r>
      <w:r w:rsidR="00302E77" w:rsidRPr="000C4BC6">
        <w:rPr>
          <w:vertAlign w:val="superscript"/>
        </w:rPr>
        <w:t>3</w:t>
      </w:r>
      <w:r w:rsidR="00302E77" w:rsidRPr="000C4BC6">
        <w:rPr>
          <w:vertAlign w:val="superscript"/>
        </w:rPr>
        <w:fldChar w:fldCharType="end"/>
      </w:r>
      <w:r w:rsidRPr="000C4BC6">
        <w:t>, riadiaci orgán bude pokračovať v</w:t>
      </w:r>
      <w:r w:rsidR="00E979DE" w:rsidRPr="000C4BC6">
        <w:t> posudzovaní projektového zámeru</w:t>
      </w:r>
      <w:r w:rsidR="00302E77" w:rsidRPr="000C4BC6">
        <w:rPr>
          <w:vertAlign w:val="superscript"/>
        </w:rPr>
        <w:fldChar w:fldCharType="begin"/>
      </w:r>
      <w:r w:rsidR="00302E77" w:rsidRPr="000C4BC6">
        <w:rPr>
          <w:vertAlign w:val="superscript"/>
        </w:rPr>
        <w:instrText xml:space="preserve"> NOTEREF _Ref525121827 \h  \* MERGEFORMAT </w:instrText>
      </w:r>
      <w:r w:rsidR="00302E77" w:rsidRPr="000C4BC6">
        <w:rPr>
          <w:vertAlign w:val="superscript"/>
        </w:rPr>
      </w:r>
      <w:r w:rsidR="00302E77" w:rsidRPr="000C4BC6">
        <w:rPr>
          <w:vertAlign w:val="superscript"/>
        </w:rPr>
        <w:fldChar w:fldCharType="separate"/>
      </w:r>
      <w:r w:rsidR="00302E77" w:rsidRPr="000C4BC6">
        <w:rPr>
          <w:vertAlign w:val="superscript"/>
        </w:rPr>
        <w:t>2</w:t>
      </w:r>
      <w:r w:rsidR="00302E77" w:rsidRPr="000C4BC6">
        <w:rPr>
          <w:vertAlign w:val="superscript"/>
        </w:rPr>
        <w:fldChar w:fldCharType="end"/>
      </w:r>
      <w:r w:rsidR="00E979DE" w:rsidRPr="000C4BC6">
        <w:t>/</w:t>
      </w:r>
      <w:r w:rsidRPr="000C4BC6">
        <w:t>konaní o ŽoNFP</w:t>
      </w:r>
      <w:r w:rsidR="00302E77" w:rsidRPr="000C4BC6">
        <w:rPr>
          <w:vertAlign w:val="superscript"/>
        </w:rPr>
        <w:fldChar w:fldCharType="begin"/>
      </w:r>
      <w:r w:rsidR="00302E77" w:rsidRPr="000C4BC6">
        <w:rPr>
          <w:vertAlign w:val="superscript"/>
        </w:rPr>
        <w:instrText xml:space="preserve"> NOTEREF _Ref525121972 \h  \* MERGEFORMAT </w:instrText>
      </w:r>
      <w:r w:rsidR="00302E77" w:rsidRPr="000C4BC6">
        <w:rPr>
          <w:vertAlign w:val="superscript"/>
        </w:rPr>
      </w:r>
      <w:r w:rsidR="00302E77" w:rsidRPr="000C4BC6">
        <w:rPr>
          <w:vertAlign w:val="superscript"/>
        </w:rPr>
        <w:fldChar w:fldCharType="separate"/>
      </w:r>
      <w:r w:rsidR="00302E77" w:rsidRPr="000C4BC6">
        <w:rPr>
          <w:vertAlign w:val="superscript"/>
        </w:rPr>
        <w:t>3</w:t>
      </w:r>
      <w:r w:rsidR="00302E77" w:rsidRPr="000C4BC6">
        <w:rPr>
          <w:vertAlign w:val="superscript"/>
        </w:rPr>
        <w:fldChar w:fldCharType="end"/>
      </w:r>
      <w:r w:rsidRPr="000C4BC6">
        <w:t xml:space="preserve"> a žiadateľ bude o výsledkoch </w:t>
      </w:r>
      <w:r w:rsidR="00E979DE" w:rsidRPr="000C4BC6">
        <w:t>posudzovania</w:t>
      </w:r>
      <w:r w:rsidR="00302E77" w:rsidRPr="000C4BC6">
        <w:rPr>
          <w:vertAlign w:val="superscript"/>
        </w:rPr>
        <w:fldChar w:fldCharType="begin"/>
      </w:r>
      <w:r w:rsidR="00302E77" w:rsidRPr="000C4BC6">
        <w:rPr>
          <w:vertAlign w:val="superscript"/>
        </w:rPr>
        <w:instrText xml:space="preserve"> NOTEREF _Ref525121827 \h  \* MERGEFORMAT </w:instrText>
      </w:r>
      <w:r w:rsidR="00302E77" w:rsidRPr="000C4BC6">
        <w:rPr>
          <w:vertAlign w:val="superscript"/>
        </w:rPr>
      </w:r>
      <w:r w:rsidR="00302E77" w:rsidRPr="000C4BC6">
        <w:rPr>
          <w:vertAlign w:val="superscript"/>
        </w:rPr>
        <w:fldChar w:fldCharType="separate"/>
      </w:r>
      <w:r w:rsidR="00302E77" w:rsidRPr="000C4BC6">
        <w:rPr>
          <w:vertAlign w:val="superscript"/>
        </w:rPr>
        <w:t>2</w:t>
      </w:r>
      <w:r w:rsidR="00302E77" w:rsidRPr="000C4BC6">
        <w:rPr>
          <w:vertAlign w:val="superscript"/>
        </w:rPr>
        <w:fldChar w:fldCharType="end"/>
      </w:r>
      <w:r w:rsidR="00E979DE" w:rsidRPr="000C4BC6">
        <w:t>/</w:t>
      </w:r>
      <w:r w:rsidRPr="000C4BC6">
        <w:t>konania</w:t>
      </w:r>
      <w:r w:rsidR="00302E77" w:rsidRPr="000C4BC6">
        <w:rPr>
          <w:vertAlign w:val="superscript"/>
        </w:rPr>
        <w:fldChar w:fldCharType="begin"/>
      </w:r>
      <w:r w:rsidR="00302E77" w:rsidRPr="000C4BC6">
        <w:rPr>
          <w:vertAlign w:val="superscript"/>
        </w:rPr>
        <w:instrText xml:space="preserve"> NOTEREF _Ref525121972 \h  \* MERGEFORMAT </w:instrText>
      </w:r>
      <w:r w:rsidR="00302E77" w:rsidRPr="000C4BC6">
        <w:rPr>
          <w:vertAlign w:val="superscript"/>
        </w:rPr>
      </w:r>
      <w:r w:rsidR="00302E77" w:rsidRPr="000C4BC6">
        <w:rPr>
          <w:vertAlign w:val="superscript"/>
        </w:rPr>
        <w:fldChar w:fldCharType="separate"/>
      </w:r>
      <w:r w:rsidR="00302E77" w:rsidRPr="000C4BC6">
        <w:rPr>
          <w:vertAlign w:val="superscript"/>
        </w:rPr>
        <w:t>3</w:t>
      </w:r>
      <w:r w:rsidR="00302E77" w:rsidRPr="000C4BC6">
        <w:rPr>
          <w:vertAlign w:val="superscript"/>
        </w:rPr>
        <w:fldChar w:fldCharType="end"/>
      </w:r>
      <w:r w:rsidRPr="000C4BC6">
        <w:t xml:space="preserve"> informovaný zaslaním </w:t>
      </w:r>
      <w:r w:rsidR="00E979DE" w:rsidRPr="000C4BC6">
        <w:t>hodnotiacej správy o projektovom zámere podľa § 18 ods. 6 zákona o príspevku z EŠIF</w:t>
      </w:r>
      <w:r w:rsidR="00302E77" w:rsidRPr="000C4BC6">
        <w:rPr>
          <w:vertAlign w:val="superscript"/>
        </w:rPr>
        <w:fldChar w:fldCharType="begin"/>
      </w:r>
      <w:r w:rsidR="00302E77" w:rsidRPr="000C4BC6">
        <w:rPr>
          <w:vertAlign w:val="superscript"/>
        </w:rPr>
        <w:instrText xml:space="preserve"> NOTEREF _Ref525121827 \h  \* MERGEFORMAT </w:instrText>
      </w:r>
      <w:r w:rsidR="00302E77" w:rsidRPr="000C4BC6">
        <w:rPr>
          <w:vertAlign w:val="superscript"/>
        </w:rPr>
      </w:r>
      <w:r w:rsidR="00302E77" w:rsidRPr="000C4BC6">
        <w:rPr>
          <w:vertAlign w:val="superscript"/>
        </w:rPr>
        <w:fldChar w:fldCharType="separate"/>
      </w:r>
      <w:r w:rsidR="00302E77" w:rsidRPr="000C4BC6">
        <w:rPr>
          <w:vertAlign w:val="superscript"/>
        </w:rPr>
        <w:t>2</w:t>
      </w:r>
      <w:r w:rsidR="00302E77" w:rsidRPr="000C4BC6">
        <w:rPr>
          <w:vertAlign w:val="superscript"/>
        </w:rPr>
        <w:fldChar w:fldCharType="end"/>
      </w:r>
      <w:r w:rsidR="00507EA0" w:rsidRPr="000C4BC6">
        <w:t>/r</w:t>
      </w:r>
      <w:r w:rsidRPr="000C4BC6">
        <w:t>ozhodnutia o ŽoNFP podľa § 19 ods. 8 alebo 9 zákona o príspevku z EŠIF</w:t>
      </w:r>
      <w:r w:rsidR="00302E77" w:rsidRPr="000C4BC6">
        <w:rPr>
          <w:vertAlign w:val="superscript"/>
        </w:rPr>
        <w:fldChar w:fldCharType="begin"/>
      </w:r>
      <w:r w:rsidR="00302E77" w:rsidRPr="000C4BC6">
        <w:rPr>
          <w:vertAlign w:val="superscript"/>
        </w:rPr>
        <w:instrText xml:space="preserve"> NOTEREF _Ref525121972 \h  \* MERGEFORMAT </w:instrText>
      </w:r>
      <w:r w:rsidR="00302E77" w:rsidRPr="000C4BC6">
        <w:rPr>
          <w:vertAlign w:val="superscript"/>
        </w:rPr>
      </w:r>
      <w:r w:rsidR="00302E77" w:rsidRPr="000C4BC6">
        <w:rPr>
          <w:vertAlign w:val="superscript"/>
        </w:rPr>
        <w:fldChar w:fldCharType="separate"/>
      </w:r>
      <w:r w:rsidR="00302E77" w:rsidRPr="000C4BC6">
        <w:rPr>
          <w:vertAlign w:val="superscript"/>
        </w:rPr>
        <w:t>3</w:t>
      </w:r>
      <w:r w:rsidR="00302E77" w:rsidRPr="000C4BC6">
        <w:rPr>
          <w:vertAlign w:val="superscript"/>
        </w:rPr>
        <w:fldChar w:fldCharType="end"/>
      </w:r>
      <w:r w:rsidRPr="000C4BC6">
        <w:t xml:space="preserve">. </w:t>
      </w:r>
    </w:p>
    <w:p w14:paraId="605AC799" w14:textId="168B7C93" w:rsidR="0078231C" w:rsidRDefault="0078231C" w:rsidP="0078231C">
      <w:pPr>
        <w:jc w:val="both"/>
        <w:rPr>
          <w:ins w:id="11" w:author="Autor"/>
        </w:rPr>
      </w:pPr>
    </w:p>
    <w:p w14:paraId="0036D019" w14:textId="5BBC1EF8" w:rsidR="00F76A60" w:rsidRPr="000C4BC6" w:rsidRDefault="00F76A60" w:rsidP="0078231C">
      <w:pPr>
        <w:jc w:val="both"/>
      </w:pPr>
      <w:ins w:id="12" w:author="Autor">
        <w:r w:rsidRPr="000C4BC6">
          <w:rPr>
            <w:color w:val="FF0000"/>
            <w:sz w:val="20"/>
            <w:szCs w:val="20"/>
          </w:rPr>
          <w:t xml:space="preserve">Pozn. </w:t>
        </w:r>
        <w:del w:id="13" w:author="Autor">
          <w:r w:rsidRPr="000C4BC6" w:rsidDel="005E57DB">
            <w:rPr>
              <w:color w:val="FF0000"/>
              <w:sz w:val="20"/>
              <w:szCs w:val="20"/>
            </w:rPr>
            <w:delText>Text označený červeným písmom</w:delText>
          </w:r>
        </w:del>
        <w:r w:rsidR="005E57DB">
          <w:rPr>
            <w:color w:val="FF0000"/>
            <w:sz w:val="20"/>
            <w:szCs w:val="20"/>
          </w:rPr>
          <w:t xml:space="preserve">Vetu: </w:t>
        </w:r>
        <w:r w:rsidR="005E57DB" w:rsidRPr="005E57DB">
          <w:rPr>
            <w:i/>
            <w:color w:val="FF0000"/>
            <w:sz w:val="20"/>
            <w:szCs w:val="20"/>
            <w:rPrChange w:id="14" w:author="Autor">
              <w:rPr>
                <w:color w:val="FF0000"/>
                <w:sz w:val="20"/>
                <w:szCs w:val="20"/>
              </w:rPr>
            </w:rPrChange>
          </w:rPr>
          <w:t>„</w:t>
        </w:r>
        <w:r w:rsidR="005E57DB" w:rsidRPr="005E57DB">
          <w:rPr>
            <w:i/>
            <w:color w:val="FF0000"/>
            <w:sz w:val="20"/>
            <w:szCs w:val="20"/>
            <w:rPrChange w:id="15" w:author="Autor">
              <w:rPr>
                <w:color w:val="FF0000"/>
              </w:rPr>
            </w:rPrChange>
          </w:rPr>
          <w:t>Zmeškanie lehoty na doručenie chýbajúcich náležitostí nie je možné odpustiť.</w:t>
        </w:r>
        <w:r w:rsidR="005E57DB" w:rsidRPr="005E57DB">
          <w:rPr>
            <w:i/>
            <w:color w:val="FF0000"/>
            <w:sz w:val="20"/>
            <w:szCs w:val="20"/>
            <w:rPrChange w:id="16" w:author="Autor">
              <w:rPr>
                <w:color w:val="FF0000"/>
              </w:rPr>
            </w:rPrChange>
          </w:rPr>
          <w:t>“</w:t>
        </w:r>
        <w:r w:rsidRPr="000C4BC6">
          <w:rPr>
            <w:color w:val="FF0000"/>
            <w:sz w:val="20"/>
            <w:szCs w:val="20"/>
          </w:rPr>
          <w:t xml:space="preserve"> je RO </w:t>
        </w:r>
        <w:r w:rsidR="009D4604" w:rsidRPr="000C4BC6">
          <w:rPr>
            <w:color w:val="FF0000"/>
            <w:sz w:val="20"/>
            <w:szCs w:val="20"/>
          </w:rPr>
          <w:t>v</w:t>
        </w:r>
        <w:r w:rsidR="00612196" w:rsidRPr="000C4BC6">
          <w:rPr>
            <w:color w:val="FF0000"/>
            <w:sz w:val="20"/>
            <w:szCs w:val="20"/>
          </w:rPr>
          <w:t> čase krízovej situácie</w:t>
        </w:r>
        <w:r w:rsidR="009D4604" w:rsidRPr="000C4BC6">
          <w:rPr>
            <w:color w:val="FF0000"/>
            <w:sz w:val="20"/>
            <w:szCs w:val="20"/>
          </w:rPr>
          <w:t xml:space="preserve"> </w:t>
        </w:r>
        <w:r w:rsidRPr="000C4BC6">
          <w:rPr>
            <w:color w:val="FF0000"/>
            <w:sz w:val="20"/>
            <w:szCs w:val="20"/>
          </w:rPr>
          <w:t xml:space="preserve">oprávnený </w:t>
        </w:r>
        <w:r w:rsidR="000C4BC6" w:rsidRPr="000C4BC6">
          <w:rPr>
            <w:color w:val="FF0000"/>
            <w:sz w:val="20"/>
            <w:szCs w:val="20"/>
            <w:rPrChange w:id="17" w:author="Autor">
              <w:rPr>
                <w:color w:val="FF0000"/>
                <w:sz w:val="20"/>
                <w:szCs w:val="20"/>
                <w:highlight w:val="green"/>
              </w:rPr>
            </w:rPrChange>
          </w:rPr>
          <w:t>odstrániť. T</w:t>
        </w:r>
        <w:r w:rsidR="00612196" w:rsidRPr="000C4BC6">
          <w:rPr>
            <w:color w:val="FF0000"/>
            <w:sz w:val="20"/>
            <w:szCs w:val="20"/>
          </w:rPr>
          <w:t>ext „rozhodne o zastavení konania o ŽoNFP</w:t>
        </w:r>
        <w:r w:rsidR="00612196" w:rsidRPr="000C4BC6">
          <w:rPr>
            <w:color w:val="FF0000"/>
            <w:vertAlign w:val="superscript"/>
            <w:rPrChange w:id="18" w:author="Autor">
              <w:rPr>
                <w:color w:val="FF0000"/>
                <w:sz w:val="20"/>
                <w:szCs w:val="20"/>
              </w:rPr>
            </w:rPrChange>
          </w:rPr>
          <w:t>3</w:t>
        </w:r>
        <w:r w:rsidR="00612196" w:rsidRPr="000C4BC6">
          <w:rPr>
            <w:color w:val="FF0000"/>
            <w:sz w:val="20"/>
            <w:szCs w:val="20"/>
          </w:rPr>
          <w:t xml:space="preserve"> v súlade s ustanovením § 20 ods. 1 písm. d) zákona o príspevku z EŠIF“ </w:t>
        </w:r>
        <w:r w:rsidR="000C4BC6" w:rsidRPr="000C4BC6">
          <w:rPr>
            <w:color w:val="FF0000"/>
            <w:sz w:val="20"/>
            <w:szCs w:val="20"/>
            <w:rPrChange w:id="19" w:author="Autor">
              <w:rPr>
                <w:color w:val="FF0000"/>
                <w:sz w:val="20"/>
                <w:szCs w:val="20"/>
                <w:highlight w:val="green"/>
              </w:rPr>
            </w:rPrChange>
          </w:rPr>
          <w:t xml:space="preserve">RO </w:t>
        </w:r>
        <w:r w:rsidR="00612196" w:rsidRPr="000C4BC6">
          <w:rPr>
            <w:color w:val="FF0000"/>
            <w:sz w:val="20"/>
            <w:szCs w:val="20"/>
          </w:rPr>
          <w:t>nahrad</w:t>
        </w:r>
        <w:r w:rsidR="000C4BC6" w:rsidRPr="000C4BC6">
          <w:rPr>
            <w:color w:val="FF0000"/>
            <w:sz w:val="20"/>
            <w:szCs w:val="20"/>
            <w:rPrChange w:id="20" w:author="Autor">
              <w:rPr>
                <w:color w:val="FF0000"/>
                <w:sz w:val="20"/>
                <w:szCs w:val="20"/>
                <w:highlight w:val="green"/>
              </w:rPr>
            </w:rPrChange>
          </w:rPr>
          <w:t>í v čase</w:t>
        </w:r>
        <w:r w:rsidR="00612196" w:rsidRPr="000C4BC6">
          <w:rPr>
            <w:color w:val="FF0000"/>
            <w:sz w:val="20"/>
            <w:szCs w:val="20"/>
          </w:rPr>
          <w:t xml:space="preserve"> </w:t>
        </w:r>
        <w:r w:rsidR="000C4BC6" w:rsidRPr="000C4BC6">
          <w:rPr>
            <w:color w:val="FF0000"/>
            <w:sz w:val="20"/>
            <w:szCs w:val="20"/>
            <w:rPrChange w:id="21" w:author="Autor">
              <w:rPr>
                <w:color w:val="FF0000"/>
                <w:sz w:val="20"/>
                <w:szCs w:val="20"/>
                <w:highlight w:val="green"/>
              </w:rPr>
            </w:rPrChange>
          </w:rPr>
          <w:t xml:space="preserve">krízovej situácie </w:t>
        </w:r>
        <w:r w:rsidR="00612196" w:rsidRPr="000C4BC6">
          <w:rPr>
            <w:color w:val="FF0000"/>
            <w:sz w:val="20"/>
            <w:szCs w:val="20"/>
          </w:rPr>
          <w:t>textom „môže rozhodnúť o zastavení konania o ŽoNFP v súlade s ustanovením § 57 ods. 8 zákona o príspevku z EŠIF“</w:t>
        </w:r>
        <w:r w:rsidRPr="000C4BC6">
          <w:rPr>
            <w:color w:val="FF0000"/>
            <w:sz w:val="20"/>
            <w:szCs w:val="20"/>
          </w:rPr>
          <w:t>.</w:t>
        </w:r>
      </w:ins>
    </w:p>
    <w:p w14:paraId="7C7AAA45" w14:textId="1E7D447D" w:rsidR="00127EE9" w:rsidRDefault="00127EE9" w:rsidP="00127EE9">
      <w:pPr>
        <w:spacing w:before="240"/>
        <w:jc w:val="both"/>
      </w:pPr>
      <w:r w:rsidRPr="000C4BC6">
        <w:rPr>
          <w:color w:val="FF0000"/>
          <w:sz w:val="20"/>
          <w:szCs w:val="20"/>
        </w:rPr>
        <w:t>Pozn. Alternatíva č. 1</w:t>
      </w:r>
      <w:r w:rsidRPr="000C4BC6">
        <w:t xml:space="preserve"> </w:t>
      </w:r>
      <w:r w:rsidRPr="000C4BC6">
        <w:rPr>
          <w:color w:val="FF0000"/>
          <w:sz w:val="20"/>
          <w:szCs w:val="20"/>
        </w:rPr>
        <w:t xml:space="preserve"> v prípade písomného vyhotovenia</w:t>
      </w:r>
      <w:r>
        <w:rPr>
          <w:color w:val="FF0000"/>
          <w:sz w:val="20"/>
          <w:szCs w:val="20"/>
        </w:rPr>
        <w:t>:</w:t>
      </w:r>
    </w:p>
    <w:p w14:paraId="413DF148" w14:textId="77777777" w:rsidR="00127EE9" w:rsidRDefault="00127EE9" w:rsidP="0078231C">
      <w:bookmarkStart w:id="22" w:name="_GoBack"/>
      <w:bookmarkEnd w:id="22"/>
    </w:p>
    <w:p w14:paraId="5A400D49" w14:textId="77777777" w:rsidR="00127EE9" w:rsidRDefault="00127EE9" w:rsidP="0078231C"/>
    <w:p w14:paraId="15A8241B" w14:textId="33623961" w:rsidR="0078231C" w:rsidRDefault="0078231C" w:rsidP="0078231C">
      <w:r>
        <w:t>V................., dňa ....................</w:t>
      </w:r>
    </w:p>
    <w:p w14:paraId="6E7DEC62" w14:textId="77777777" w:rsidR="0078231C" w:rsidRDefault="0078231C" w:rsidP="0078231C"/>
    <w:p w14:paraId="6FE25DDD" w14:textId="77777777" w:rsidR="0078231C" w:rsidRDefault="0078231C" w:rsidP="0078231C"/>
    <w:p w14:paraId="5A37E7A3" w14:textId="77777777" w:rsidR="0078231C" w:rsidRDefault="0078231C" w:rsidP="0078231C">
      <w:pPr>
        <w:ind w:left="3969"/>
        <w:jc w:val="center"/>
      </w:pPr>
      <w:r>
        <w:t>.....................................................</w:t>
      </w:r>
    </w:p>
    <w:p w14:paraId="2DBE37E6" w14:textId="77777777" w:rsidR="0078231C" w:rsidRDefault="0078231C" w:rsidP="0078231C">
      <w:pPr>
        <w:ind w:left="3969"/>
        <w:jc w:val="center"/>
      </w:pPr>
      <w:r>
        <w:t>(meno, priezvisko a podpis osoby</w:t>
      </w:r>
    </w:p>
    <w:p w14:paraId="75734AAB" w14:textId="77777777" w:rsidR="0078231C" w:rsidRDefault="0078231C" w:rsidP="0078231C">
      <w:pPr>
        <w:ind w:left="3969"/>
        <w:jc w:val="center"/>
      </w:pPr>
      <w:r>
        <w:t>oprávnenej konať za riadiaci orgán)</w:t>
      </w:r>
    </w:p>
    <w:p w14:paraId="63047356" w14:textId="77777777" w:rsidR="0078231C" w:rsidRDefault="0078231C" w:rsidP="0078231C">
      <w:pPr>
        <w:jc w:val="right"/>
      </w:pPr>
    </w:p>
    <w:p w14:paraId="7F3EC6F8" w14:textId="77777777" w:rsidR="00127EE9" w:rsidRDefault="00127EE9" w:rsidP="0078231C"/>
    <w:p w14:paraId="6E65277E" w14:textId="2E13B9B2" w:rsidR="00127EE9" w:rsidRDefault="00127EE9" w:rsidP="00127EE9">
      <w:pPr>
        <w:spacing w:before="240"/>
        <w:jc w:val="both"/>
        <w:rPr>
          <w:color w:val="FF0000"/>
          <w:sz w:val="20"/>
          <w:szCs w:val="20"/>
        </w:rPr>
      </w:pPr>
      <w:r>
        <w:rPr>
          <w:color w:val="FF0000"/>
          <w:sz w:val="20"/>
          <w:szCs w:val="20"/>
        </w:rPr>
        <w:t>Pozn. Alternatíva č. 2 v prípade elektronického vyhotovenia:</w:t>
      </w:r>
    </w:p>
    <w:p w14:paraId="39A8FB71" w14:textId="77777777" w:rsidR="00127EE9" w:rsidRDefault="00127EE9" w:rsidP="00127EE9">
      <w:pPr>
        <w:spacing w:before="240"/>
        <w:jc w:val="both"/>
      </w:pPr>
      <w:r>
        <w:t xml:space="preserve">                                                                                         ..............................................</w:t>
      </w:r>
    </w:p>
    <w:p w14:paraId="22C302D5" w14:textId="0357E98F" w:rsidR="00127EE9" w:rsidRDefault="00127EE9" w:rsidP="00127EE9">
      <w:pPr>
        <w:jc w:val="both"/>
      </w:pPr>
      <w:r>
        <w:t xml:space="preserve">                                                        (meno, priezvisko </w:t>
      </w:r>
      <w:r w:rsidR="00EC46BD">
        <w:t xml:space="preserve">a </w:t>
      </w:r>
      <w:r>
        <w:t>funkcia oprávnenej osoby RO)</w:t>
      </w:r>
    </w:p>
    <w:p w14:paraId="2E50649F" w14:textId="77777777" w:rsidR="00127EE9" w:rsidRDefault="00127EE9" w:rsidP="00127EE9">
      <w:pPr>
        <w:pStyle w:val="Default"/>
        <w:rPr>
          <w:color w:val="auto"/>
        </w:rPr>
      </w:pPr>
    </w:p>
    <w:p w14:paraId="5D30E6ED" w14:textId="77777777" w:rsidR="00127EE9" w:rsidRDefault="00127EE9" w:rsidP="00127EE9">
      <w:pPr>
        <w:pStyle w:val="Default"/>
        <w:rPr>
          <w:color w:val="auto"/>
        </w:rPr>
      </w:pPr>
    </w:p>
    <w:p w14:paraId="3817F0A8" w14:textId="77777777" w:rsidR="00127EE9" w:rsidRDefault="00127EE9" w:rsidP="00127EE9">
      <w:pPr>
        <w:pStyle w:val="Default"/>
        <w:rPr>
          <w:color w:val="auto"/>
        </w:rPr>
      </w:pPr>
    </w:p>
    <w:p w14:paraId="09783FB7" w14:textId="77777777" w:rsidR="00127EE9" w:rsidRDefault="00127EE9" w:rsidP="00127EE9">
      <w:pPr>
        <w:pStyle w:val="Default"/>
        <w:rPr>
          <w:color w:val="auto"/>
          <w:sz w:val="23"/>
          <w:szCs w:val="23"/>
          <w:vertAlign w:val="superscript"/>
        </w:rPr>
      </w:pPr>
      <w:r>
        <w:rPr>
          <w:color w:val="auto"/>
        </w:rPr>
        <w:t>(podpísané elektronicky v súlade so zákonom č. 305/2013 Z. z. o elektronickej podobe výkonu pôsobnosti orgánov verejnej moci a o zmene a doplnení niektorých zákonov (zákon o e-Governmente) v znení neskorších predpisov)</w:t>
      </w:r>
      <w:r>
        <w:rPr>
          <w:color w:val="auto"/>
          <w:sz w:val="23"/>
          <w:szCs w:val="23"/>
          <w:vertAlign w:val="superscript"/>
        </w:rPr>
        <w:t xml:space="preserve"> </w:t>
      </w:r>
    </w:p>
    <w:p w14:paraId="65310B6C" w14:textId="77777777" w:rsidR="00127EE9" w:rsidRDefault="00127EE9" w:rsidP="00127EE9">
      <w:pPr>
        <w:rPr>
          <w:color w:val="1F497D"/>
          <w:sz w:val="22"/>
        </w:rPr>
      </w:pPr>
    </w:p>
    <w:p w14:paraId="332C8309" w14:textId="77777777" w:rsidR="00127EE9" w:rsidRDefault="00127EE9" w:rsidP="0078231C"/>
    <w:p w14:paraId="18588D81" w14:textId="77777777" w:rsidR="00127EE9" w:rsidRDefault="00127EE9" w:rsidP="0078231C"/>
    <w:p w14:paraId="2555C9BE" w14:textId="77777777" w:rsidR="00127EE9" w:rsidRDefault="00127EE9" w:rsidP="0078231C"/>
    <w:p w14:paraId="13DE1C35" w14:textId="77777777" w:rsidR="00127EE9" w:rsidRDefault="00127EE9" w:rsidP="0078231C"/>
    <w:p w14:paraId="3CC995C4" w14:textId="6179AC91" w:rsidR="0078231C" w:rsidRDefault="0078231C" w:rsidP="0078231C">
      <w:r>
        <w:t>Na vedomie:</w:t>
      </w:r>
      <w:r>
        <w:rPr>
          <w:rStyle w:val="Odkaznapoznmkupodiarou"/>
        </w:rPr>
        <w:footnoteReference w:id="5"/>
      </w:r>
    </w:p>
    <w:sectPr w:rsidR="0078231C" w:rsidSect="00627EA3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88CAEA" w14:textId="77777777" w:rsidR="006E1860" w:rsidRDefault="006E1860" w:rsidP="00B948E0">
      <w:r>
        <w:separator/>
      </w:r>
    </w:p>
  </w:endnote>
  <w:endnote w:type="continuationSeparator" w:id="0">
    <w:p w14:paraId="42727729" w14:textId="77777777" w:rsidR="006E1860" w:rsidRDefault="006E1860" w:rsidP="00B948E0">
      <w:r>
        <w:continuationSeparator/>
      </w:r>
    </w:p>
  </w:endnote>
  <w:endnote w:type="continuationNotice" w:id="1">
    <w:p w14:paraId="38A8FC8A" w14:textId="77777777" w:rsidR="006E1860" w:rsidRDefault="006E186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80DA11" w14:textId="77777777" w:rsidR="00627EA3" w:rsidRDefault="00627EA3" w:rsidP="00627EA3">
    <w:pPr>
      <w:pStyle w:val="Pta"/>
      <w:jc w:val="right"/>
    </w:pPr>
    <w:r w:rsidRPr="00627EA3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ADA5DDF" wp14:editId="764FE35D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4" name="Rovná spojnica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1F047A56" id="Rovná spojnica 4" o:spid="_x0000_s1026" style="position:absolute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" strokecolor="#8064a2 [3207]" strokeweight="3pt">
              <v:shadow on="t" color="black" opacity="22937f" origin=",.5" offset="0,.63889mm"/>
            </v:line>
          </w:pict>
        </mc:Fallback>
      </mc:AlternateContent>
    </w:r>
    <w:r>
      <w:t xml:space="preserve"> </w:t>
    </w:r>
  </w:p>
  <w:p w14:paraId="513A8D13" w14:textId="6A011804" w:rsidR="00627EA3" w:rsidRDefault="00627EA3">
    <w:pPr>
      <w:pStyle w:val="Pta"/>
      <w:jc w:val="right"/>
    </w:pPr>
    <w:r w:rsidRPr="00627EA3">
      <w:rPr>
        <w:noProof/>
      </w:rPr>
      <w:drawing>
        <wp:anchor distT="0" distB="0" distL="114300" distR="114300" simplePos="0" relativeHeight="251662336" behindDoc="1" locked="0" layoutInCell="1" allowOverlap="1" wp14:anchorId="71D25F31" wp14:editId="2E9AD71C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127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5" name="Obrázo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Strana </w:t>
    </w:r>
    <w:sdt>
      <w:sdtPr>
        <w:id w:val="320479949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5E57DB">
          <w:rPr>
            <w:noProof/>
          </w:rPr>
          <w:t>2</w:t>
        </w:r>
        <w:r>
          <w:fldChar w:fldCharType="end"/>
        </w:r>
      </w:sdtContent>
    </w:sdt>
  </w:p>
  <w:p w14:paraId="4E42F602" w14:textId="77777777" w:rsidR="00627EA3" w:rsidRPr="00627EA3" w:rsidRDefault="00627EA3" w:rsidP="00627EA3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BF8381" w14:textId="77777777" w:rsidR="006E1860" w:rsidRDefault="006E1860" w:rsidP="00B948E0">
      <w:r>
        <w:separator/>
      </w:r>
    </w:p>
  </w:footnote>
  <w:footnote w:type="continuationSeparator" w:id="0">
    <w:p w14:paraId="43C9A4A8" w14:textId="77777777" w:rsidR="006E1860" w:rsidRDefault="006E1860" w:rsidP="00B948E0">
      <w:r>
        <w:continuationSeparator/>
      </w:r>
    </w:p>
  </w:footnote>
  <w:footnote w:type="continuationNotice" w:id="1">
    <w:p w14:paraId="0DAD4CB1" w14:textId="77777777" w:rsidR="006E1860" w:rsidRDefault="006E1860"/>
  </w:footnote>
  <w:footnote w:id="2">
    <w:p w14:paraId="7425608E" w14:textId="097356EC" w:rsidR="0078231C" w:rsidRDefault="0078231C" w:rsidP="0078231C">
      <w:pPr>
        <w:pStyle w:val="Textpoznmkypodiarou"/>
      </w:pPr>
      <w:r>
        <w:rPr>
          <w:rStyle w:val="Odkaznapoznmkupodiarou"/>
        </w:rPr>
        <w:footnoteRef/>
      </w:r>
      <w:r>
        <w:t xml:space="preserve"> Vybrať relevantný prípad</w:t>
      </w:r>
      <w:r w:rsidR="00A33E61">
        <w:t>.</w:t>
      </w:r>
    </w:p>
  </w:footnote>
  <w:footnote w:id="3">
    <w:p w14:paraId="58F627DD" w14:textId="0AC16B9B" w:rsidR="0078231C" w:rsidRDefault="0078231C" w:rsidP="0078231C">
      <w:pPr>
        <w:pStyle w:val="Textpoznmkypodiarou"/>
      </w:pPr>
      <w:r>
        <w:rPr>
          <w:rStyle w:val="Odkaznapoznmkupodiarou"/>
        </w:rPr>
        <w:footnoteRef/>
      </w:r>
      <w:r>
        <w:t xml:space="preserve"> Použiť v prípade projektových zámerov</w:t>
      </w:r>
      <w:r w:rsidR="00A33E61">
        <w:t>.</w:t>
      </w:r>
    </w:p>
  </w:footnote>
  <w:footnote w:id="4">
    <w:p w14:paraId="766421EC" w14:textId="4E8620E6" w:rsidR="0078231C" w:rsidRDefault="0078231C" w:rsidP="0078231C">
      <w:pPr>
        <w:pStyle w:val="Textpoznmkypodiarou"/>
      </w:pPr>
      <w:r>
        <w:rPr>
          <w:rStyle w:val="Odkaznapoznmkupodiarou"/>
        </w:rPr>
        <w:footnoteRef/>
      </w:r>
      <w:r>
        <w:t xml:space="preserve"> Použiť v prípade ŽoNFP</w:t>
      </w:r>
      <w:r w:rsidR="00A33E61">
        <w:t>.</w:t>
      </w:r>
    </w:p>
  </w:footnote>
  <w:footnote w:id="5">
    <w:p w14:paraId="7A76565D" w14:textId="48AFE242" w:rsidR="0078231C" w:rsidRDefault="0078231C" w:rsidP="0078231C">
      <w:pPr>
        <w:pStyle w:val="Textpoznmkypodiarou"/>
      </w:pPr>
      <w:r>
        <w:rPr>
          <w:rStyle w:val="Odkaznapoznmkupodiarou"/>
        </w:rPr>
        <w:footnoteRef/>
      </w:r>
      <w:r>
        <w:t xml:space="preserve"> Ak relevantné</w:t>
      </w:r>
      <w:r w:rsidR="00A33E61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916670" w14:textId="77777777" w:rsidR="00627EA3" w:rsidRDefault="00627EA3" w:rsidP="00627EA3">
    <w:pPr>
      <w:pStyle w:val="Hlavika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F19323E" wp14:editId="24A9381C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3" name="Rovná spojnica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6002890D" id="Rovná spojnica 3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" strokecolor="#8064a2 [3207]" strokeweight="3pt">
              <v:shadow on="t" color="black" opacity="22937f" origin=",.5" offset="0,.63889mm"/>
            </v:line>
          </w:pict>
        </mc:Fallback>
      </mc:AlternateContent>
    </w:r>
  </w:p>
  <w:sdt>
    <w:sdtPr>
      <w:rPr>
        <w:szCs w:val="20"/>
      </w:rPr>
      <w:id w:val="2070840989"/>
      <w:placeholder>
        <w:docPart w:val="158B50881119422A80FAA77FD3ABFABC"/>
      </w:placeholder>
      <w:date w:fullDate="2019-10-31T00:00:00Z">
        <w:dateFormat w:val="dd.MM.yyyy"/>
        <w:lid w:val="sk-SK"/>
        <w:storeMappedDataAs w:val="dateTime"/>
        <w:calendar w:val="gregorian"/>
      </w:date>
    </w:sdtPr>
    <w:sdtEndPr/>
    <w:sdtContent>
      <w:p w14:paraId="4713A151" w14:textId="0AE8DA83" w:rsidR="00627EA3" w:rsidRPr="00627EA3" w:rsidRDefault="0046787C" w:rsidP="00627EA3">
        <w:pPr>
          <w:pStyle w:val="Hlavika"/>
          <w:jc w:val="right"/>
        </w:pPr>
        <w:r>
          <w:rPr>
            <w:szCs w:val="20"/>
          </w:rPr>
          <w:t>31.10.2019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5F5666"/>
    <w:multiLevelType w:val="hybridMultilevel"/>
    <w:tmpl w:val="E9CCCCB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111CD9"/>
    <w:multiLevelType w:val="hybridMultilevel"/>
    <w:tmpl w:val="CF1E4970"/>
    <w:lvl w:ilvl="0" w:tplc="041B000F">
      <w:start w:val="1"/>
      <w:numFmt w:val="decimal"/>
      <w:lvlText w:val="%1."/>
      <w:lvlJc w:val="left"/>
      <w:pPr>
        <w:ind w:left="1428" w:hanging="360"/>
      </w:pPr>
    </w:lvl>
    <w:lvl w:ilvl="1" w:tplc="041B0019" w:tentative="1">
      <w:start w:val="1"/>
      <w:numFmt w:val="lowerLetter"/>
      <w:lvlText w:val="%2."/>
      <w:lvlJc w:val="left"/>
      <w:pPr>
        <w:ind w:left="2148" w:hanging="360"/>
      </w:pPr>
    </w:lvl>
    <w:lvl w:ilvl="2" w:tplc="041B001B" w:tentative="1">
      <w:start w:val="1"/>
      <w:numFmt w:val="lowerRoman"/>
      <w:lvlText w:val="%3."/>
      <w:lvlJc w:val="right"/>
      <w:pPr>
        <w:ind w:left="2868" w:hanging="180"/>
      </w:pPr>
    </w:lvl>
    <w:lvl w:ilvl="3" w:tplc="041B000F" w:tentative="1">
      <w:start w:val="1"/>
      <w:numFmt w:val="decimal"/>
      <w:lvlText w:val="%4."/>
      <w:lvlJc w:val="left"/>
      <w:pPr>
        <w:ind w:left="3588" w:hanging="360"/>
      </w:pPr>
    </w:lvl>
    <w:lvl w:ilvl="4" w:tplc="041B0019" w:tentative="1">
      <w:start w:val="1"/>
      <w:numFmt w:val="lowerLetter"/>
      <w:lvlText w:val="%5."/>
      <w:lvlJc w:val="left"/>
      <w:pPr>
        <w:ind w:left="4308" w:hanging="360"/>
      </w:pPr>
    </w:lvl>
    <w:lvl w:ilvl="5" w:tplc="041B001B" w:tentative="1">
      <w:start w:val="1"/>
      <w:numFmt w:val="lowerRoman"/>
      <w:lvlText w:val="%6."/>
      <w:lvlJc w:val="right"/>
      <w:pPr>
        <w:ind w:left="5028" w:hanging="180"/>
      </w:pPr>
    </w:lvl>
    <w:lvl w:ilvl="6" w:tplc="041B000F" w:tentative="1">
      <w:start w:val="1"/>
      <w:numFmt w:val="decimal"/>
      <w:lvlText w:val="%7."/>
      <w:lvlJc w:val="left"/>
      <w:pPr>
        <w:ind w:left="5748" w:hanging="360"/>
      </w:pPr>
    </w:lvl>
    <w:lvl w:ilvl="7" w:tplc="041B0019" w:tentative="1">
      <w:start w:val="1"/>
      <w:numFmt w:val="lowerLetter"/>
      <w:lvlText w:val="%8."/>
      <w:lvlJc w:val="left"/>
      <w:pPr>
        <w:ind w:left="6468" w:hanging="360"/>
      </w:pPr>
    </w:lvl>
    <w:lvl w:ilvl="8" w:tplc="041B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3BC47EED"/>
    <w:multiLevelType w:val="hybridMultilevel"/>
    <w:tmpl w:val="B5924722"/>
    <w:lvl w:ilvl="0" w:tplc="163C7B46">
      <w:start w:val="1"/>
      <w:numFmt w:val="lowerLetter"/>
      <w:lvlText w:val="%1.)"/>
      <w:lvlJc w:val="left"/>
      <w:pPr>
        <w:ind w:left="1200" w:hanging="84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D463EC"/>
    <w:multiLevelType w:val="hybridMultilevel"/>
    <w:tmpl w:val="5AB2F4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012516"/>
    <w:multiLevelType w:val="hybridMultilevel"/>
    <w:tmpl w:val="F7202C1A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5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removePersonalInformation/>
  <w:removeDateAndTime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BB6"/>
    <w:rsid w:val="00047930"/>
    <w:rsid w:val="00050728"/>
    <w:rsid w:val="00050C0E"/>
    <w:rsid w:val="00066955"/>
    <w:rsid w:val="00071088"/>
    <w:rsid w:val="00071CD7"/>
    <w:rsid w:val="000A3809"/>
    <w:rsid w:val="000C4BC6"/>
    <w:rsid w:val="000D298C"/>
    <w:rsid w:val="000D6B86"/>
    <w:rsid w:val="000E2AA4"/>
    <w:rsid w:val="00116F61"/>
    <w:rsid w:val="00127EE9"/>
    <w:rsid w:val="00130C51"/>
    <w:rsid w:val="0013382C"/>
    <w:rsid w:val="0014641E"/>
    <w:rsid w:val="0015233E"/>
    <w:rsid w:val="0016631E"/>
    <w:rsid w:val="00173917"/>
    <w:rsid w:val="001873B5"/>
    <w:rsid w:val="001A54D4"/>
    <w:rsid w:val="001B12DC"/>
    <w:rsid w:val="001B27DA"/>
    <w:rsid w:val="001B4FC0"/>
    <w:rsid w:val="001B6E9F"/>
    <w:rsid w:val="001C513F"/>
    <w:rsid w:val="001D4B25"/>
    <w:rsid w:val="001F0193"/>
    <w:rsid w:val="0022177E"/>
    <w:rsid w:val="002259C4"/>
    <w:rsid w:val="00225A05"/>
    <w:rsid w:val="0024546F"/>
    <w:rsid w:val="002458FE"/>
    <w:rsid w:val="00246970"/>
    <w:rsid w:val="00256687"/>
    <w:rsid w:val="00274479"/>
    <w:rsid w:val="0027563D"/>
    <w:rsid w:val="00284369"/>
    <w:rsid w:val="002A1E17"/>
    <w:rsid w:val="002B6D88"/>
    <w:rsid w:val="002C2896"/>
    <w:rsid w:val="002D65BD"/>
    <w:rsid w:val="002E3888"/>
    <w:rsid w:val="002E611C"/>
    <w:rsid w:val="002E7F32"/>
    <w:rsid w:val="002E7F66"/>
    <w:rsid w:val="00302E77"/>
    <w:rsid w:val="00303A7B"/>
    <w:rsid w:val="003304DE"/>
    <w:rsid w:val="003348FD"/>
    <w:rsid w:val="00360E47"/>
    <w:rsid w:val="003701D6"/>
    <w:rsid w:val="00372F6C"/>
    <w:rsid w:val="00386489"/>
    <w:rsid w:val="00386CBA"/>
    <w:rsid w:val="00397C2A"/>
    <w:rsid w:val="003A67E1"/>
    <w:rsid w:val="003B0DFE"/>
    <w:rsid w:val="003B2F8A"/>
    <w:rsid w:val="003B61C8"/>
    <w:rsid w:val="003C2544"/>
    <w:rsid w:val="003C75F9"/>
    <w:rsid w:val="003D0894"/>
    <w:rsid w:val="003D568C"/>
    <w:rsid w:val="00416E2D"/>
    <w:rsid w:val="00431EE0"/>
    <w:rsid w:val="00432DF1"/>
    <w:rsid w:val="004445A9"/>
    <w:rsid w:val="004470FB"/>
    <w:rsid w:val="0046787C"/>
    <w:rsid w:val="00477B8E"/>
    <w:rsid w:val="00490AF9"/>
    <w:rsid w:val="00493F0A"/>
    <w:rsid w:val="004A0829"/>
    <w:rsid w:val="004A227B"/>
    <w:rsid w:val="004A4B68"/>
    <w:rsid w:val="004C1071"/>
    <w:rsid w:val="004D6F4E"/>
    <w:rsid w:val="004E2120"/>
    <w:rsid w:val="004E3ABD"/>
    <w:rsid w:val="004E5093"/>
    <w:rsid w:val="00507EA0"/>
    <w:rsid w:val="005122F6"/>
    <w:rsid w:val="00513B69"/>
    <w:rsid w:val="005379BB"/>
    <w:rsid w:val="00541FF5"/>
    <w:rsid w:val="005537C5"/>
    <w:rsid w:val="00555764"/>
    <w:rsid w:val="0056590C"/>
    <w:rsid w:val="00576138"/>
    <w:rsid w:val="005800C7"/>
    <w:rsid w:val="00580A58"/>
    <w:rsid w:val="00586FDB"/>
    <w:rsid w:val="005B49EF"/>
    <w:rsid w:val="005D39C0"/>
    <w:rsid w:val="005E57DB"/>
    <w:rsid w:val="005F0546"/>
    <w:rsid w:val="005F5B71"/>
    <w:rsid w:val="00603657"/>
    <w:rsid w:val="00612196"/>
    <w:rsid w:val="00620071"/>
    <w:rsid w:val="00622D7A"/>
    <w:rsid w:val="00627EA3"/>
    <w:rsid w:val="006479DF"/>
    <w:rsid w:val="006607FF"/>
    <w:rsid w:val="00660DCB"/>
    <w:rsid w:val="006719A0"/>
    <w:rsid w:val="00687102"/>
    <w:rsid w:val="006A2663"/>
    <w:rsid w:val="006A5157"/>
    <w:rsid w:val="006A7DF2"/>
    <w:rsid w:val="006C11AB"/>
    <w:rsid w:val="006C6A25"/>
    <w:rsid w:val="006D082A"/>
    <w:rsid w:val="006D3A51"/>
    <w:rsid w:val="006D3B82"/>
    <w:rsid w:val="006E1860"/>
    <w:rsid w:val="006F15B4"/>
    <w:rsid w:val="006F4E55"/>
    <w:rsid w:val="00706D25"/>
    <w:rsid w:val="00751183"/>
    <w:rsid w:val="0076414C"/>
    <w:rsid w:val="00765555"/>
    <w:rsid w:val="00771CC6"/>
    <w:rsid w:val="0078231C"/>
    <w:rsid w:val="00782970"/>
    <w:rsid w:val="007977DC"/>
    <w:rsid w:val="007A60EF"/>
    <w:rsid w:val="007A7893"/>
    <w:rsid w:val="007C2486"/>
    <w:rsid w:val="007C5CE2"/>
    <w:rsid w:val="007F0D9A"/>
    <w:rsid w:val="00801225"/>
    <w:rsid w:val="00802CFB"/>
    <w:rsid w:val="0084743A"/>
    <w:rsid w:val="008743E6"/>
    <w:rsid w:val="008806AC"/>
    <w:rsid w:val="008A1992"/>
    <w:rsid w:val="008C271F"/>
    <w:rsid w:val="008C3538"/>
    <w:rsid w:val="008D0F9C"/>
    <w:rsid w:val="008F2627"/>
    <w:rsid w:val="0090110D"/>
    <w:rsid w:val="00904801"/>
    <w:rsid w:val="00911D80"/>
    <w:rsid w:val="00926284"/>
    <w:rsid w:val="009275FA"/>
    <w:rsid w:val="0094004F"/>
    <w:rsid w:val="00963A86"/>
    <w:rsid w:val="009678FE"/>
    <w:rsid w:val="00977CF6"/>
    <w:rsid w:val="009836CF"/>
    <w:rsid w:val="009B421D"/>
    <w:rsid w:val="009B7F1C"/>
    <w:rsid w:val="009D4604"/>
    <w:rsid w:val="00A144AE"/>
    <w:rsid w:val="00A25984"/>
    <w:rsid w:val="00A3229F"/>
    <w:rsid w:val="00A33E61"/>
    <w:rsid w:val="00A64FDF"/>
    <w:rsid w:val="00A9254C"/>
    <w:rsid w:val="00A95185"/>
    <w:rsid w:val="00AB755C"/>
    <w:rsid w:val="00B12061"/>
    <w:rsid w:val="00B315E9"/>
    <w:rsid w:val="00B31658"/>
    <w:rsid w:val="00B4284E"/>
    <w:rsid w:val="00B53B4A"/>
    <w:rsid w:val="00B713AF"/>
    <w:rsid w:val="00B90222"/>
    <w:rsid w:val="00B9411C"/>
    <w:rsid w:val="00B948E0"/>
    <w:rsid w:val="00BA13ED"/>
    <w:rsid w:val="00BA4376"/>
    <w:rsid w:val="00BA4FDB"/>
    <w:rsid w:val="00BB1635"/>
    <w:rsid w:val="00BB1718"/>
    <w:rsid w:val="00BB66F3"/>
    <w:rsid w:val="00BC4BAC"/>
    <w:rsid w:val="00BC669A"/>
    <w:rsid w:val="00BD6486"/>
    <w:rsid w:val="00BF50ED"/>
    <w:rsid w:val="00C214B6"/>
    <w:rsid w:val="00C348A2"/>
    <w:rsid w:val="00C4040A"/>
    <w:rsid w:val="00C53567"/>
    <w:rsid w:val="00C6305B"/>
    <w:rsid w:val="00C6439D"/>
    <w:rsid w:val="00C8418B"/>
    <w:rsid w:val="00C92BF0"/>
    <w:rsid w:val="00C94E63"/>
    <w:rsid w:val="00CA208E"/>
    <w:rsid w:val="00CB33DE"/>
    <w:rsid w:val="00CD3D13"/>
    <w:rsid w:val="00CE4524"/>
    <w:rsid w:val="00D05350"/>
    <w:rsid w:val="00D10BC9"/>
    <w:rsid w:val="00D376DE"/>
    <w:rsid w:val="00D435D9"/>
    <w:rsid w:val="00D61BB6"/>
    <w:rsid w:val="00D84633"/>
    <w:rsid w:val="00D86DA2"/>
    <w:rsid w:val="00DB3113"/>
    <w:rsid w:val="00DB798B"/>
    <w:rsid w:val="00DC3F50"/>
    <w:rsid w:val="00E21921"/>
    <w:rsid w:val="00E52D37"/>
    <w:rsid w:val="00E5416A"/>
    <w:rsid w:val="00E5641C"/>
    <w:rsid w:val="00E72553"/>
    <w:rsid w:val="00E742C1"/>
    <w:rsid w:val="00E74EA1"/>
    <w:rsid w:val="00E7702D"/>
    <w:rsid w:val="00E95908"/>
    <w:rsid w:val="00E979DE"/>
    <w:rsid w:val="00EC46BD"/>
    <w:rsid w:val="00EE3007"/>
    <w:rsid w:val="00EE70FE"/>
    <w:rsid w:val="00EF44C1"/>
    <w:rsid w:val="00F0607A"/>
    <w:rsid w:val="00F10B9D"/>
    <w:rsid w:val="00F17CED"/>
    <w:rsid w:val="00F27075"/>
    <w:rsid w:val="00F34F9F"/>
    <w:rsid w:val="00F37234"/>
    <w:rsid w:val="00F42C3C"/>
    <w:rsid w:val="00F505F4"/>
    <w:rsid w:val="00F506D3"/>
    <w:rsid w:val="00F532C5"/>
    <w:rsid w:val="00F5724E"/>
    <w:rsid w:val="00F76A60"/>
    <w:rsid w:val="00F854AC"/>
    <w:rsid w:val="00F97E8C"/>
    <w:rsid w:val="00FA3732"/>
    <w:rsid w:val="00FC04A6"/>
    <w:rsid w:val="00FC0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58E9B3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61B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61BB6"/>
    <w:rPr>
      <w:rFonts w:ascii="Tahoma" w:eastAsia="Times New Roman" w:hAnsi="Tahoma" w:cs="Tahoma"/>
      <w:sz w:val="16"/>
      <w:szCs w:val="16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C1071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C1071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Odsekzoznamu">
    <w:name w:val="List Paragraph"/>
    <w:basedOn w:val="Normlny"/>
    <w:link w:val="OdsekzoznamuChar"/>
    <w:uiPriority w:val="99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8806AC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6479DF"/>
    <w:rPr>
      <w:color w:val="808080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78231C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Default">
    <w:name w:val="Default"/>
    <w:basedOn w:val="Normlny"/>
    <w:rsid w:val="00127EE9"/>
    <w:pPr>
      <w:autoSpaceDE w:val="0"/>
      <w:autoSpaceDN w:val="0"/>
    </w:pPr>
    <w:rPr>
      <w:rFonts w:eastAsiaTheme="minorHAnsi"/>
      <w:color w:val="00000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6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580D784-2070-4DFA-A2D2-501DD51E9A67}"/>
      </w:docPartPr>
      <w:docPartBody>
        <w:p w:rsidR="00616C33" w:rsidRDefault="00C16CB5">
          <w:r w:rsidRPr="00F64F3B">
            <w:rPr>
              <w:rStyle w:val="Zstupntext"/>
            </w:rPr>
            <w:t>Kliknutím zadáte dátum.</w:t>
          </w:r>
        </w:p>
      </w:docPartBody>
    </w:docPart>
    <w:docPart>
      <w:docPartPr>
        <w:name w:val="DD8C56F5396145BBB819E25B80F3F0A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816327F-B264-4748-AE05-522764FA73DF}"/>
      </w:docPartPr>
      <w:docPartBody>
        <w:p w:rsidR="00616C33" w:rsidRDefault="00C16CB5" w:rsidP="00C16CB5">
          <w:pPr>
            <w:pStyle w:val="DD8C56F5396145BBB819E25B80F3F0AE1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A1DE1FAF9C3142D9B35DEB35D3F6137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2C5DC39-D9A6-461C-976C-7A1EC3C66119}"/>
      </w:docPartPr>
      <w:docPartBody>
        <w:p w:rsidR="00616C33" w:rsidRDefault="00C16CB5" w:rsidP="00C16CB5">
          <w:pPr>
            <w:pStyle w:val="A1DE1FAF9C3142D9B35DEB35D3F6137F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A9F731F61A7042F186F5DB555D91790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71BC267-285B-4322-A8B2-DE4A29A52CB6}"/>
      </w:docPartPr>
      <w:docPartBody>
        <w:p w:rsidR="00616C33" w:rsidRDefault="00C16CB5" w:rsidP="00C16CB5">
          <w:pPr>
            <w:pStyle w:val="A9F731F61A7042F186F5DB555D917909"/>
          </w:pPr>
          <w:r w:rsidRPr="00F64F3B">
            <w:rPr>
              <w:rStyle w:val="Zstupntext"/>
            </w:rPr>
            <w:t>Kliknutím zadáte dátum.</w:t>
          </w:r>
        </w:p>
      </w:docPartBody>
    </w:docPart>
    <w:docPart>
      <w:docPartPr>
        <w:name w:val="C438CDECBB774123926E36EC328124C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4EAA706-9665-4547-B3B8-D9FA0721F29F}"/>
      </w:docPartPr>
      <w:docPartBody>
        <w:p w:rsidR="00DF1217" w:rsidRDefault="00FF3250" w:rsidP="00FF3250">
          <w:pPr>
            <w:pStyle w:val="C438CDECBB774123926E36EC328124C8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158B50881119422A80FAA77FD3ABFAB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95089B2-4D9E-4263-8647-8B8625BEFF66}"/>
      </w:docPartPr>
      <w:docPartBody>
        <w:p w:rsidR="003D2703" w:rsidRDefault="00B12684" w:rsidP="00B12684">
          <w:pPr>
            <w:pStyle w:val="158B50881119422A80FAA77FD3ABFABC"/>
          </w:pPr>
          <w:r w:rsidRPr="00F64F3B">
            <w:rPr>
              <w:rStyle w:val="Zstupntext"/>
            </w:rPr>
            <w:t>Kliknutím zadáte dátum.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6CB5"/>
    <w:rsid w:val="000730EE"/>
    <w:rsid w:val="000B3A71"/>
    <w:rsid w:val="000E30BC"/>
    <w:rsid w:val="00140858"/>
    <w:rsid w:val="002177B8"/>
    <w:rsid w:val="00270141"/>
    <w:rsid w:val="002C3A22"/>
    <w:rsid w:val="002D3EA4"/>
    <w:rsid w:val="002E7FA5"/>
    <w:rsid w:val="00311571"/>
    <w:rsid w:val="003D2703"/>
    <w:rsid w:val="00424572"/>
    <w:rsid w:val="00456939"/>
    <w:rsid w:val="00500067"/>
    <w:rsid w:val="00555192"/>
    <w:rsid w:val="005567F8"/>
    <w:rsid w:val="005D4D69"/>
    <w:rsid w:val="00616C33"/>
    <w:rsid w:val="00631512"/>
    <w:rsid w:val="00695953"/>
    <w:rsid w:val="006F7B3C"/>
    <w:rsid w:val="00710B54"/>
    <w:rsid w:val="00741D57"/>
    <w:rsid w:val="00762DE2"/>
    <w:rsid w:val="007B0128"/>
    <w:rsid w:val="007C4B63"/>
    <w:rsid w:val="007C5758"/>
    <w:rsid w:val="008225C7"/>
    <w:rsid w:val="00826BD3"/>
    <w:rsid w:val="00827F34"/>
    <w:rsid w:val="00845353"/>
    <w:rsid w:val="0085402B"/>
    <w:rsid w:val="008A3487"/>
    <w:rsid w:val="008B5653"/>
    <w:rsid w:val="00925419"/>
    <w:rsid w:val="009333C7"/>
    <w:rsid w:val="0093350C"/>
    <w:rsid w:val="009B46CF"/>
    <w:rsid w:val="009D4133"/>
    <w:rsid w:val="00A03564"/>
    <w:rsid w:val="00B12684"/>
    <w:rsid w:val="00C16CB5"/>
    <w:rsid w:val="00C26069"/>
    <w:rsid w:val="00C26283"/>
    <w:rsid w:val="00C73FB1"/>
    <w:rsid w:val="00C90209"/>
    <w:rsid w:val="00CA2FAB"/>
    <w:rsid w:val="00CE2D99"/>
    <w:rsid w:val="00D0479D"/>
    <w:rsid w:val="00DC7B5A"/>
    <w:rsid w:val="00DF1217"/>
    <w:rsid w:val="00E31D65"/>
    <w:rsid w:val="00E755AF"/>
    <w:rsid w:val="00F36C15"/>
    <w:rsid w:val="00F37E3B"/>
    <w:rsid w:val="00FB660B"/>
    <w:rsid w:val="00FF3250"/>
    <w:rsid w:val="00FF7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B12684"/>
    <w:rPr>
      <w:color w:val="808080"/>
    </w:rPr>
  </w:style>
  <w:style w:type="paragraph" w:customStyle="1" w:styleId="DD8C56F5396145BBB819E25B80F3F0AE">
    <w:name w:val="DD8C56F5396145BBB819E25B80F3F0AE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D8C56F5396145BBB819E25B80F3F0AE1">
    <w:name w:val="DD8C56F5396145BBB819E25B80F3F0AE1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1DE1FAF9C3142D9B35DEB35D3F6137F">
    <w:name w:val="A1DE1FAF9C3142D9B35DEB35D3F6137F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6F1F4E27AA64768A9E2B08D4B3FD091">
    <w:name w:val="D6F1F4E27AA64768A9E2B08D4B3FD091"/>
    <w:rsid w:val="00C16CB5"/>
  </w:style>
  <w:style w:type="paragraph" w:customStyle="1" w:styleId="1FDEECB851A54E94ADA97F91996173FD">
    <w:name w:val="1FDEECB851A54E94ADA97F91996173FD"/>
    <w:rsid w:val="00C16CB5"/>
  </w:style>
  <w:style w:type="paragraph" w:customStyle="1" w:styleId="60950153B0094A7EBDBA359667C50FB8">
    <w:name w:val="60950153B0094A7EBDBA359667C50FB8"/>
    <w:rsid w:val="00C16CB5"/>
  </w:style>
  <w:style w:type="paragraph" w:customStyle="1" w:styleId="A9F731F61A7042F186F5DB555D917909">
    <w:name w:val="A9F731F61A7042F186F5DB555D917909"/>
    <w:rsid w:val="00C16CB5"/>
  </w:style>
  <w:style w:type="paragraph" w:customStyle="1" w:styleId="EB643B6DFCE942A1B5B0E15B577D0055">
    <w:name w:val="EB643B6DFCE942A1B5B0E15B577D0055"/>
    <w:rsid w:val="00616C33"/>
  </w:style>
  <w:style w:type="paragraph" w:customStyle="1" w:styleId="372C34084E1F4CE5A1739291D068FBF6">
    <w:name w:val="372C34084E1F4CE5A1739291D068FBF6"/>
    <w:rsid w:val="00616C33"/>
  </w:style>
  <w:style w:type="paragraph" w:customStyle="1" w:styleId="3428523BA277448EB6F98C3BC51938F9">
    <w:name w:val="3428523BA277448EB6F98C3BC51938F9"/>
    <w:rsid w:val="00FF3250"/>
  </w:style>
  <w:style w:type="paragraph" w:customStyle="1" w:styleId="C438CDECBB774123926E36EC328124C8">
    <w:name w:val="C438CDECBB774123926E36EC328124C8"/>
    <w:rsid w:val="00FF3250"/>
  </w:style>
  <w:style w:type="paragraph" w:customStyle="1" w:styleId="0DDBCD821CF2456F8A802A916666D852">
    <w:name w:val="0DDBCD821CF2456F8A802A916666D852"/>
    <w:rsid w:val="00B12684"/>
  </w:style>
  <w:style w:type="paragraph" w:customStyle="1" w:styleId="C0618EA2486B41B6886771D7032AFFA2">
    <w:name w:val="C0618EA2486B41B6886771D7032AFFA2"/>
    <w:rsid w:val="00B12684"/>
  </w:style>
  <w:style w:type="paragraph" w:customStyle="1" w:styleId="9291883C089D4AE6ADFCAEF4EA713755">
    <w:name w:val="9291883C089D4AE6ADFCAEF4EA713755"/>
    <w:rsid w:val="00B12684"/>
  </w:style>
  <w:style w:type="paragraph" w:customStyle="1" w:styleId="158B50881119422A80FAA77FD3ABFABC">
    <w:name w:val="158B50881119422A80FAA77FD3ABFABC"/>
    <w:rsid w:val="00B12684"/>
  </w:style>
  <w:style w:type="paragraph" w:customStyle="1" w:styleId="228610352EC045A78B45B63D2FF155F7">
    <w:name w:val="228610352EC045A78B45B63D2FF155F7"/>
    <w:rsid w:val="00B12684"/>
  </w:style>
  <w:style w:type="paragraph" w:customStyle="1" w:styleId="AC1AAF0D4A984332A79FBACCD888CE15">
    <w:name w:val="AC1AAF0D4A984332A79FBACCD888CE15"/>
    <w:pPr>
      <w:spacing w:after="160" w:line="259" w:lineRule="auto"/>
    </w:pPr>
  </w:style>
  <w:style w:type="paragraph" w:customStyle="1" w:styleId="11E3B9B5527940109CB6920F8F5DD49C">
    <w:name w:val="11E3B9B5527940109CB6920F8F5DD49C"/>
    <w:pPr>
      <w:spacing w:after="160" w:line="259" w:lineRule="auto"/>
    </w:pPr>
  </w:style>
  <w:style w:type="paragraph" w:customStyle="1" w:styleId="789AEAC9B7A24998B523A673AA5C7B3E">
    <w:name w:val="789AEAC9B7A24998B523A673AA5C7B3E"/>
    <w:pPr>
      <w:spacing w:after="160" w:line="259" w:lineRule="auto"/>
    </w:pPr>
  </w:style>
  <w:style w:type="paragraph" w:customStyle="1" w:styleId="89D90D13F6CA4F71B1468B04C28CB91D">
    <w:name w:val="89D90D13F6CA4F71B1468B04C28CB91D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83EB69-A577-46B8-AC19-750450E246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961</Words>
  <Characters>5478</Characters>
  <Application>Microsoft Office Word</Application>
  <DocSecurity>0</DocSecurity>
  <Lines>45</Lines>
  <Paragraphs>12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2020-05-25T17:23:00Z</dcterms:created>
  <dcterms:modified xsi:type="dcterms:W3CDTF">2020-06-02T06:06:00Z</dcterms:modified>
</cp:coreProperties>
</file>